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A1914" w14:textId="0EAA900B" w:rsidR="00980612" w:rsidRPr="00557C1A" w:rsidRDefault="00983FF2" w:rsidP="00983FF2">
      <w:pPr>
        <w:pStyle w:val="NRCINSPECTIONMANUAL"/>
        <w:rPr>
          <w:sz w:val="20"/>
          <w:szCs w:val="20"/>
        </w:rPr>
      </w:pPr>
      <w:r>
        <w:tab/>
      </w:r>
      <w:r w:rsidR="00980612" w:rsidRPr="00983FF2">
        <w:rPr>
          <w:b/>
          <w:bCs/>
          <w:sz w:val="38"/>
          <w:szCs w:val="38"/>
        </w:rPr>
        <w:t>NRC INSPECTION MANUAL</w:t>
      </w:r>
      <w:r w:rsidR="00980612" w:rsidRPr="00557C1A">
        <w:rPr>
          <w:sz w:val="20"/>
          <w:szCs w:val="20"/>
        </w:rPr>
        <w:tab/>
        <w:t>I</w:t>
      </w:r>
      <w:r w:rsidR="00EF720E" w:rsidRPr="00557C1A">
        <w:rPr>
          <w:sz w:val="20"/>
          <w:szCs w:val="20"/>
        </w:rPr>
        <w:t>R</w:t>
      </w:r>
      <w:r w:rsidR="0069161B" w:rsidRPr="00557C1A">
        <w:rPr>
          <w:sz w:val="20"/>
          <w:szCs w:val="20"/>
        </w:rPr>
        <w:t>AB</w:t>
      </w:r>
    </w:p>
    <w:p w14:paraId="241144E3" w14:textId="781840BB" w:rsidR="00980612" w:rsidRPr="00BD54ED" w:rsidRDefault="0001276C" w:rsidP="00C24542">
      <w:pPr>
        <w:pStyle w:val="IMCIP"/>
      </w:pPr>
      <w:r>
        <w:t xml:space="preserve">INSPECTION </w:t>
      </w:r>
      <w:r w:rsidR="00980612" w:rsidRPr="00BD54ED">
        <w:t xml:space="preserve">MANUAL CHAPTER 1245, </w:t>
      </w:r>
      <w:r w:rsidR="00980612" w:rsidRPr="00BD54ED">
        <w:rPr>
          <w:color w:val="2B579A"/>
          <w:shd w:val="clear" w:color="auto" w:fill="E6E6E6"/>
        </w:rPr>
        <w:fldChar w:fldCharType="begin"/>
      </w:r>
      <w:r w:rsidR="00980612" w:rsidRPr="00BD54ED">
        <w:instrText xml:space="preserve"> SEQ CHAPTER \h \r 1</w:instrText>
      </w:r>
      <w:r w:rsidR="00980612" w:rsidRPr="00BD54ED">
        <w:rPr>
          <w:color w:val="2B579A"/>
          <w:shd w:val="clear" w:color="auto" w:fill="E6E6E6"/>
        </w:rPr>
        <w:fldChar w:fldCharType="end"/>
      </w:r>
      <w:r w:rsidR="00243753">
        <w:t>APPENDIX D</w:t>
      </w:r>
      <w:r w:rsidR="00980612" w:rsidRPr="00BD54ED">
        <w:t>1</w:t>
      </w:r>
    </w:p>
    <w:p w14:paraId="05E230CA" w14:textId="77777777" w:rsidR="00980612" w:rsidRPr="00C435D0" w:rsidRDefault="00980612" w:rsidP="00C24542">
      <w:pPr>
        <w:pStyle w:val="Title"/>
      </w:pPr>
      <w:r w:rsidRPr="00C435D0">
        <w:t>MAINTAINING QUALIFICATIONS</w:t>
      </w:r>
    </w:p>
    <w:p w14:paraId="686FE8F6" w14:textId="73FCBFCA" w:rsidR="007658FE" w:rsidRDefault="00A611D8" w:rsidP="004360CA">
      <w:pPr>
        <w:pStyle w:val="EffectiveDate"/>
        <w:sectPr w:rsidR="007658FE" w:rsidSect="002A384A">
          <w:footerReference w:type="default" r:id="rId8"/>
          <w:pgSz w:w="12240" w:h="15840"/>
          <w:pgMar w:top="1440" w:right="1440" w:bottom="1440" w:left="1440" w:header="720" w:footer="720" w:gutter="0"/>
          <w:pgNumType w:start="1"/>
          <w:cols w:space="720"/>
          <w:noEndnote/>
          <w:titlePg/>
          <w:docGrid w:linePitch="326"/>
        </w:sectPr>
      </w:pPr>
      <w:r>
        <w:t>Effective Date:</w:t>
      </w:r>
      <w:r w:rsidR="004360CA">
        <w:t>01/23/2023</w:t>
      </w:r>
    </w:p>
    <w:sdt>
      <w:sdtPr>
        <w:rPr>
          <w:rFonts w:eastAsia="Times New Roman" w:cs="Arial"/>
          <w:bCs w:val="0"/>
          <w:szCs w:val="22"/>
        </w:rPr>
        <w:id w:val="-727837255"/>
        <w:docPartObj>
          <w:docPartGallery w:val="Table of Contents"/>
          <w:docPartUnique/>
        </w:docPartObj>
      </w:sdtPr>
      <w:sdtEndPr>
        <w:rPr>
          <w:rFonts w:eastAsiaTheme="minorHAnsi"/>
          <w:noProof/>
        </w:rPr>
      </w:sdtEndPr>
      <w:sdtContent>
        <w:p w14:paraId="6BC61AB7" w14:textId="2DC499DE" w:rsidR="00351737" w:rsidRDefault="00351737">
          <w:pPr>
            <w:pStyle w:val="TOCHeading"/>
          </w:pPr>
          <w:r>
            <w:t>Table of Contents</w:t>
          </w:r>
        </w:p>
        <w:p w14:paraId="092B3C89" w14:textId="701D1C90" w:rsidR="00231DD9" w:rsidRDefault="00351737">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25033582" w:history="1">
            <w:r w:rsidR="00231DD9" w:rsidRPr="00863A94">
              <w:rPr>
                <w:rStyle w:val="Hyperlink"/>
                <w:noProof/>
              </w:rPr>
              <w:t>Introduction</w:t>
            </w:r>
            <w:r w:rsidR="00231DD9">
              <w:rPr>
                <w:noProof/>
                <w:webHidden/>
              </w:rPr>
              <w:tab/>
            </w:r>
            <w:r w:rsidR="00231DD9">
              <w:rPr>
                <w:noProof/>
                <w:webHidden/>
              </w:rPr>
              <w:fldChar w:fldCharType="begin"/>
            </w:r>
            <w:r w:rsidR="00231DD9">
              <w:rPr>
                <w:noProof/>
                <w:webHidden/>
              </w:rPr>
              <w:instrText xml:space="preserve"> PAGEREF _Toc125033582 \h </w:instrText>
            </w:r>
            <w:r w:rsidR="00231DD9">
              <w:rPr>
                <w:noProof/>
                <w:webHidden/>
              </w:rPr>
            </w:r>
            <w:r w:rsidR="00231DD9">
              <w:rPr>
                <w:noProof/>
                <w:webHidden/>
              </w:rPr>
              <w:fldChar w:fldCharType="separate"/>
            </w:r>
            <w:r w:rsidR="00231DD9">
              <w:rPr>
                <w:noProof/>
                <w:webHidden/>
              </w:rPr>
              <w:t>1</w:t>
            </w:r>
            <w:r w:rsidR="00231DD9">
              <w:rPr>
                <w:noProof/>
                <w:webHidden/>
              </w:rPr>
              <w:fldChar w:fldCharType="end"/>
            </w:r>
          </w:hyperlink>
        </w:p>
        <w:p w14:paraId="5ABE06CB" w14:textId="459EAD9B" w:rsidR="00231DD9" w:rsidRDefault="00D37E2F">
          <w:pPr>
            <w:pStyle w:val="TOC1"/>
            <w:rPr>
              <w:rFonts w:asciiTheme="minorHAnsi" w:eastAsiaTheme="minorEastAsia" w:hAnsiTheme="minorHAnsi" w:cstheme="minorBidi"/>
              <w:noProof/>
            </w:rPr>
          </w:pPr>
          <w:hyperlink w:anchor="_Toc125033583" w:history="1">
            <w:r w:rsidR="00231DD9" w:rsidRPr="00863A94">
              <w:rPr>
                <w:rStyle w:val="Hyperlink"/>
                <w:noProof/>
              </w:rPr>
              <w:t>Post-Qualification Training</w:t>
            </w:r>
            <w:r w:rsidR="00231DD9">
              <w:rPr>
                <w:noProof/>
                <w:webHidden/>
              </w:rPr>
              <w:tab/>
            </w:r>
            <w:r w:rsidR="00231DD9">
              <w:rPr>
                <w:noProof/>
                <w:webHidden/>
              </w:rPr>
              <w:fldChar w:fldCharType="begin"/>
            </w:r>
            <w:r w:rsidR="00231DD9">
              <w:rPr>
                <w:noProof/>
                <w:webHidden/>
              </w:rPr>
              <w:instrText xml:space="preserve"> PAGEREF _Toc125033583 \h </w:instrText>
            </w:r>
            <w:r w:rsidR="00231DD9">
              <w:rPr>
                <w:noProof/>
                <w:webHidden/>
              </w:rPr>
            </w:r>
            <w:r w:rsidR="00231DD9">
              <w:rPr>
                <w:noProof/>
                <w:webHidden/>
              </w:rPr>
              <w:fldChar w:fldCharType="separate"/>
            </w:r>
            <w:r w:rsidR="00231DD9">
              <w:rPr>
                <w:noProof/>
                <w:webHidden/>
              </w:rPr>
              <w:t>1</w:t>
            </w:r>
            <w:r w:rsidR="00231DD9">
              <w:rPr>
                <w:noProof/>
                <w:webHidden/>
              </w:rPr>
              <w:fldChar w:fldCharType="end"/>
            </w:r>
          </w:hyperlink>
        </w:p>
        <w:p w14:paraId="47178E56" w14:textId="0F97A327" w:rsidR="00231DD9" w:rsidRDefault="00D37E2F">
          <w:pPr>
            <w:pStyle w:val="TOC1"/>
            <w:rPr>
              <w:rFonts w:asciiTheme="minorHAnsi" w:eastAsiaTheme="minorEastAsia" w:hAnsiTheme="minorHAnsi" w:cstheme="minorBidi"/>
              <w:noProof/>
            </w:rPr>
          </w:pPr>
          <w:hyperlink w:anchor="_Toc125033584" w:history="1">
            <w:r w:rsidR="00231DD9" w:rsidRPr="00863A94">
              <w:rPr>
                <w:rStyle w:val="Hyperlink"/>
                <w:noProof/>
              </w:rPr>
              <w:t>Refresher Training Overview</w:t>
            </w:r>
            <w:r w:rsidR="00231DD9">
              <w:rPr>
                <w:noProof/>
                <w:webHidden/>
              </w:rPr>
              <w:tab/>
            </w:r>
            <w:r w:rsidR="00231DD9">
              <w:rPr>
                <w:noProof/>
                <w:webHidden/>
              </w:rPr>
              <w:fldChar w:fldCharType="begin"/>
            </w:r>
            <w:r w:rsidR="00231DD9">
              <w:rPr>
                <w:noProof/>
                <w:webHidden/>
              </w:rPr>
              <w:instrText xml:space="preserve"> PAGEREF _Toc125033584 \h </w:instrText>
            </w:r>
            <w:r w:rsidR="00231DD9">
              <w:rPr>
                <w:noProof/>
                <w:webHidden/>
              </w:rPr>
            </w:r>
            <w:r w:rsidR="00231DD9">
              <w:rPr>
                <w:noProof/>
                <w:webHidden/>
              </w:rPr>
              <w:fldChar w:fldCharType="separate"/>
            </w:r>
            <w:r w:rsidR="00231DD9">
              <w:rPr>
                <w:noProof/>
                <w:webHidden/>
              </w:rPr>
              <w:t>2</w:t>
            </w:r>
            <w:r w:rsidR="00231DD9">
              <w:rPr>
                <w:noProof/>
                <w:webHidden/>
              </w:rPr>
              <w:fldChar w:fldCharType="end"/>
            </w:r>
          </w:hyperlink>
        </w:p>
        <w:p w14:paraId="6DBC44FE" w14:textId="2C922250" w:rsidR="00231DD9" w:rsidRDefault="00D37E2F">
          <w:pPr>
            <w:pStyle w:val="TOC1"/>
            <w:rPr>
              <w:rFonts w:asciiTheme="minorHAnsi" w:eastAsiaTheme="minorEastAsia" w:hAnsiTheme="minorHAnsi" w:cstheme="minorBidi"/>
              <w:noProof/>
            </w:rPr>
          </w:pPr>
          <w:hyperlink w:anchor="_Toc125033585" w:history="1">
            <w:r w:rsidR="00231DD9" w:rsidRPr="00863A94">
              <w:rPr>
                <w:rStyle w:val="Hyperlink"/>
                <w:noProof/>
              </w:rPr>
              <w:t>Refresher Training Details</w:t>
            </w:r>
            <w:r w:rsidR="00231DD9">
              <w:rPr>
                <w:noProof/>
                <w:webHidden/>
              </w:rPr>
              <w:tab/>
            </w:r>
            <w:r w:rsidR="00231DD9">
              <w:rPr>
                <w:noProof/>
                <w:webHidden/>
              </w:rPr>
              <w:fldChar w:fldCharType="begin"/>
            </w:r>
            <w:r w:rsidR="00231DD9">
              <w:rPr>
                <w:noProof/>
                <w:webHidden/>
              </w:rPr>
              <w:instrText xml:space="preserve"> PAGEREF _Toc125033585 \h </w:instrText>
            </w:r>
            <w:r w:rsidR="00231DD9">
              <w:rPr>
                <w:noProof/>
                <w:webHidden/>
              </w:rPr>
            </w:r>
            <w:r w:rsidR="00231DD9">
              <w:rPr>
                <w:noProof/>
                <w:webHidden/>
              </w:rPr>
              <w:fldChar w:fldCharType="separate"/>
            </w:r>
            <w:r w:rsidR="00231DD9">
              <w:rPr>
                <w:noProof/>
                <w:webHidden/>
              </w:rPr>
              <w:t>2</w:t>
            </w:r>
            <w:r w:rsidR="00231DD9">
              <w:rPr>
                <w:noProof/>
                <w:webHidden/>
              </w:rPr>
              <w:fldChar w:fldCharType="end"/>
            </w:r>
          </w:hyperlink>
        </w:p>
        <w:p w14:paraId="6AAFB69D" w14:textId="4FDBB095" w:rsidR="00231DD9" w:rsidRDefault="00D37E2F">
          <w:pPr>
            <w:pStyle w:val="TOC1"/>
            <w:rPr>
              <w:rFonts w:asciiTheme="minorHAnsi" w:eastAsiaTheme="minorEastAsia" w:hAnsiTheme="minorHAnsi" w:cstheme="minorBidi"/>
              <w:noProof/>
            </w:rPr>
          </w:pPr>
          <w:hyperlink w:anchor="_Toc125033586" w:history="1">
            <w:r w:rsidR="00231DD9" w:rsidRPr="00863A94">
              <w:rPr>
                <w:rStyle w:val="Hyperlink"/>
                <w:noProof/>
              </w:rPr>
              <w:t>Deviations from Post Qualification and Refresher Training Requirements</w:t>
            </w:r>
            <w:r w:rsidR="00231DD9">
              <w:rPr>
                <w:noProof/>
                <w:webHidden/>
              </w:rPr>
              <w:tab/>
            </w:r>
            <w:r w:rsidR="00231DD9">
              <w:rPr>
                <w:noProof/>
                <w:webHidden/>
              </w:rPr>
              <w:fldChar w:fldCharType="begin"/>
            </w:r>
            <w:r w:rsidR="00231DD9">
              <w:rPr>
                <w:noProof/>
                <w:webHidden/>
              </w:rPr>
              <w:instrText xml:space="preserve"> PAGEREF _Toc125033586 \h </w:instrText>
            </w:r>
            <w:r w:rsidR="00231DD9">
              <w:rPr>
                <w:noProof/>
                <w:webHidden/>
              </w:rPr>
            </w:r>
            <w:r w:rsidR="00231DD9">
              <w:rPr>
                <w:noProof/>
                <w:webHidden/>
              </w:rPr>
              <w:fldChar w:fldCharType="separate"/>
            </w:r>
            <w:r w:rsidR="00231DD9">
              <w:rPr>
                <w:noProof/>
                <w:webHidden/>
              </w:rPr>
              <w:t>3</w:t>
            </w:r>
            <w:r w:rsidR="00231DD9">
              <w:rPr>
                <w:noProof/>
                <w:webHidden/>
              </w:rPr>
              <w:fldChar w:fldCharType="end"/>
            </w:r>
          </w:hyperlink>
        </w:p>
        <w:p w14:paraId="71FD8611" w14:textId="213FFF27" w:rsidR="00231DD9" w:rsidRDefault="00D37E2F">
          <w:pPr>
            <w:pStyle w:val="TOC1"/>
            <w:rPr>
              <w:rFonts w:asciiTheme="minorHAnsi" w:eastAsiaTheme="minorEastAsia" w:hAnsiTheme="minorHAnsi" w:cstheme="minorBidi"/>
              <w:noProof/>
            </w:rPr>
          </w:pPr>
          <w:hyperlink w:anchor="_Toc125033587" w:history="1">
            <w:r w:rsidR="00231DD9" w:rsidRPr="00863A94">
              <w:rPr>
                <w:rStyle w:val="Hyperlink"/>
                <w:noProof/>
              </w:rPr>
              <w:t>Special Instructions Regarding COVID Related Refresher Training Deferrals</w:t>
            </w:r>
            <w:r w:rsidR="00231DD9">
              <w:rPr>
                <w:noProof/>
                <w:webHidden/>
              </w:rPr>
              <w:tab/>
            </w:r>
            <w:r w:rsidR="00231DD9">
              <w:rPr>
                <w:noProof/>
                <w:webHidden/>
              </w:rPr>
              <w:fldChar w:fldCharType="begin"/>
            </w:r>
            <w:r w:rsidR="00231DD9">
              <w:rPr>
                <w:noProof/>
                <w:webHidden/>
              </w:rPr>
              <w:instrText xml:space="preserve"> PAGEREF _Toc125033587 \h </w:instrText>
            </w:r>
            <w:r w:rsidR="00231DD9">
              <w:rPr>
                <w:noProof/>
                <w:webHidden/>
              </w:rPr>
            </w:r>
            <w:r w:rsidR="00231DD9">
              <w:rPr>
                <w:noProof/>
                <w:webHidden/>
              </w:rPr>
              <w:fldChar w:fldCharType="separate"/>
            </w:r>
            <w:r w:rsidR="00231DD9">
              <w:rPr>
                <w:noProof/>
                <w:webHidden/>
              </w:rPr>
              <w:t>3</w:t>
            </w:r>
            <w:r w:rsidR="00231DD9">
              <w:rPr>
                <w:noProof/>
                <w:webHidden/>
              </w:rPr>
              <w:fldChar w:fldCharType="end"/>
            </w:r>
          </w:hyperlink>
        </w:p>
        <w:p w14:paraId="260D1CA2" w14:textId="40F76D1E" w:rsidR="00231DD9" w:rsidRDefault="00D37E2F">
          <w:pPr>
            <w:pStyle w:val="TOC1"/>
            <w:rPr>
              <w:rFonts w:asciiTheme="minorHAnsi" w:eastAsiaTheme="minorEastAsia" w:hAnsiTheme="minorHAnsi" w:cstheme="minorBidi"/>
              <w:noProof/>
            </w:rPr>
          </w:pPr>
          <w:hyperlink w:anchor="_Toc125033588" w:history="1">
            <w:r w:rsidR="00231DD9" w:rsidRPr="00863A94">
              <w:rPr>
                <w:rStyle w:val="Hyperlink"/>
                <w:noProof/>
              </w:rPr>
              <w:t>Post-Qualification and Refresher Training Requirements</w:t>
            </w:r>
            <w:r w:rsidR="00231DD9">
              <w:rPr>
                <w:noProof/>
                <w:webHidden/>
              </w:rPr>
              <w:tab/>
            </w:r>
            <w:r w:rsidR="00231DD9">
              <w:rPr>
                <w:noProof/>
                <w:webHidden/>
              </w:rPr>
              <w:fldChar w:fldCharType="begin"/>
            </w:r>
            <w:r w:rsidR="00231DD9">
              <w:rPr>
                <w:noProof/>
                <w:webHidden/>
              </w:rPr>
              <w:instrText xml:space="preserve"> PAGEREF _Toc125033588 \h </w:instrText>
            </w:r>
            <w:r w:rsidR="00231DD9">
              <w:rPr>
                <w:noProof/>
                <w:webHidden/>
              </w:rPr>
            </w:r>
            <w:r w:rsidR="00231DD9">
              <w:rPr>
                <w:noProof/>
                <w:webHidden/>
              </w:rPr>
              <w:fldChar w:fldCharType="separate"/>
            </w:r>
            <w:r w:rsidR="00231DD9">
              <w:rPr>
                <w:noProof/>
                <w:webHidden/>
              </w:rPr>
              <w:t>4</w:t>
            </w:r>
            <w:r w:rsidR="00231DD9">
              <w:rPr>
                <w:noProof/>
                <w:webHidden/>
              </w:rPr>
              <w:fldChar w:fldCharType="end"/>
            </w:r>
          </w:hyperlink>
        </w:p>
        <w:p w14:paraId="60104067" w14:textId="13062CBA" w:rsidR="00231DD9" w:rsidRDefault="00D37E2F">
          <w:pPr>
            <w:pStyle w:val="TOC2"/>
            <w:rPr>
              <w:rFonts w:asciiTheme="minorHAnsi" w:eastAsiaTheme="minorEastAsia" w:hAnsiTheme="minorHAnsi" w:cstheme="minorBidi"/>
              <w:noProof/>
            </w:rPr>
          </w:pPr>
          <w:hyperlink w:anchor="_Toc125033589" w:history="1">
            <w:r w:rsidR="00231DD9" w:rsidRPr="00863A94">
              <w:rPr>
                <w:rStyle w:val="Hyperlink"/>
                <w:noProof/>
              </w:rPr>
              <w:t>Appendix C1, Reactor Operations Inspector</w:t>
            </w:r>
            <w:r w:rsidR="00231DD9">
              <w:rPr>
                <w:noProof/>
                <w:webHidden/>
              </w:rPr>
              <w:tab/>
            </w:r>
            <w:r w:rsidR="00231DD9">
              <w:rPr>
                <w:noProof/>
                <w:webHidden/>
              </w:rPr>
              <w:fldChar w:fldCharType="begin"/>
            </w:r>
            <w:r w:rsidR="00231DD9">
              <w:rPr>
                <w:noProof/>
                <w:webHidden/>
              </w:rPr>
              <w:instrText xml:space="preserve"> PAGEREF _Toc125033589 \h </w:instrText>
            </w:r>
            <w:r w:rsidR="00231DD9">
              <w:rPr>
                <w:noProof/>
                <w:webHidden/>
              </w:rPr>
            </w:r>
            <w:r w:rsidR="00231DD9">
              <w:rPr>
                <w:noProof/>
                <w:webHidden/>
              </w:rPr>
              <w:fldChar w:fldCharType="separate"/>
            </w:r>
            <w:r w:rsidR="00231DD9">
              <w:rPr>
                <w:noProof/>
                <w:webHidden/>
              </w:rPr>
              <w:t>4</w:t>
            </w:r>
            <w:r w:rsidR="00231DD9">
              <w:rPr>
                <w:noProof/>
                <w:webHidden/>
              </w:rPr>
              <w:fldChar w:fldCharType="end"/>
            </w:r>
          </w:hyperlink>
        </w:p>
        <w:p w14:paraId="6A83892E" w14:textId="5326174B" w:rsidR="00231DD9" w:rsidRDefault="00D37E2F">
          <w:pPr>
            <w:pStyle w:val="TOC2"/>
            <w:rPr>
              <w:rFonts w:asciiTheme="minorHAnsi" w:eastAsiaTheme="minorEastAsia" w:hAnsiTheme="minorHAnsi" w:cstheme="minorBidi"/>
              <w:noProof/>
            </w:rPr>
          </w:pPr>
          <w:hyperlink w:anchor="_Toc125033590" w:history="1">
            <w:r w:rsidR="00231DD9" w:rsidRPr="00863A94">
              <w:rPr>
                <w:rStyle w:val="Hyperlink"/>
                <w:noProof/>
              </w:rPr>
              <w:t>Appendix C2, Reactor Engineering Inspector</w:t>
            </w:r>
            <w:r w:rsidR="00231DD9">
              <w:rPr>
                <w:noProof/>
                <w:webHidden/>
              </w:rPr>
              <w:tab/>
            </w:r>
            <w:r w:rsidR="00231DD9">
              <w:rPr>
                <w:noProof/>
                <w:webHidden/>
              </w:rPr>
              <w:fldChar w:fldCharType="begin"/>
            </w:r>
            <w:r w:rsidR="00231DD9">
              <w:rPr>
                <w:noProof/>
                <w:webHidden/>
              </w:rPr>
              <w:instrText xml:space="preserve"> PAGEREF _Toc125033590 \h </w:instrText>
            </w:r>
            <w:r w:rsidR="00231DD9">
              <w:rPr>
                <w:noProof/>
                <w:webHidden/>
              </w:rPr>
            </w:r>
            <w:r w:rsidR="00231DD9">
              <w:rPr>
                <w:noProof/>
                <w:webHidden/>
              </w:rPr>
              <w:fldChar w:fldCharType="separate"/>
            </w:r>
            <w:r w:rsidR="00231DD9">
              <w:rPr>
                <w:noProof/>
                <w:webHidden/>
              </w:rPr>
              <w:t>5</w:t>
            </w:r>
            <w:r w:rsidR="00231DD9">
              <w:rPr>
                <w:noProof/>
                <w:webHidden/>
              </w:rPr>
              <w:fldChar w:fldCharType="end"/>
            </w:r>
          </w:hyperlink>
        </w:p>
        <w:p w14:paraId="53329AC7" w14:textId="4D62FFFC" w:rsidR="00231DD9" w:rsidRDefault="00D37E2F">
          <w:pPr>
            <w:pStyle w:val="TOC2"/>
            <w:rPr>
              <w:rFonts w:asciiTheme="minorHAnsi" w:eastAsiaTheme="minorEastAsia" w:hAnsiTheme="minorHAnsi" w:cstheme="minorBidi"/>
              <w:noProof/>
            </w:rPr>
          </w:pPr>
          <w:hyperlink w:anchor="_Toc125033591" w:history="1">
            <w:r w:rsidR="00231DD9" w:rsidRPr="00863A94">
              <w:rPr>
                <w:rStyle w:val="Hyperlink"/>
                <w:bCs/>
                <w:noProof/>
              </w:rPr>
              <w:t>Appendix C3, Health Physics Inspector</w:t>
            </w:r>
            <w:r w:rsidR="00231DD9">
              <w:rPr>
                <w:noProof/>
                <w:webHidden/>
              </w:rPr>
              <w:tab/>
            </w:r>
            <w:r w:rsidR="00231DD9">
              <w:rPr>
                <w:noProof/>
                <w:webHidden/>
              </w:rPr>
              <w:fldChar w:fldCharType="begin"/>
            </w:r>
            <w:r w:rsidR="00231DD9">
              <w:rPr>
                <w:noProof/>
                <w:webHidden/>
              </w:rPr>
              <w:instrText xml:space="preserve"> PAGEREF _Toc125033591 \h </w:instrText>
            </w:r>
            <w:r w:rsidR="00231DD9">
              <w:rPr>
                <w:noProof/>
                <w:webHidden/>
              </w:rPr>
            </w:r>
            <w:r w:rsidR="00231DD9">
              <w:rPr>
                <w:noProof/>
                <w:webHidden/>
              </w:rPr>
              <w:fldChar w:fldCharType="separate"/>
            </w:r>
            <w:r w:rsidR="00231DD9">
              <w:rPr>
                <w:noProof/>
                <w:webHidden/>
              </w:rPr>
              <w:t>7</w:t>
            </w:r>
            <w:r w:rsidR="00231DD9">
              <w:rPr>
                <w:noProof/>
                <w:webHidden/>
              </w:rPr>
              <w:fldChar w:fldCharType="end"/>
            </w:r>
          </w:hyperlink>
        </w:p>
        <w:p w14:paraId="5768A1CD" w14:textId="5DE97D37" w:rsidR="00231DD9" w:rsidRDefault="00D37E2F">
          <w:pPr>
            <w:pStyle w:val="TOC2"/>
            <w:rPr>
              <w:rFonts w:asciiTheme="minorHAnsi" w:eastAsiaTheme="minorEastAsia" w:hAnsiTheme="minorHAnsi" w:cstheme="minorBidi"/>
              <w:noProof/>
            </w:rPr>
          </w:pPr>
          <w:hyperlink w:anchor="_Toc125033592" w:history="1">
            <w:r w:rsidR="00231DD9" w:rsidRPr="00863A94">
              <w:rPr>
                <w:rStyle w:val="Hyperlink"/>
                <w:bCs/>
                <w:noProof/>
              </w:rPr>
              <w:t>Appendix C4, Reactor Security Inspector</w:t>
            </w:r>
            <w:r w:rsidR="00231DD9">
              <w:rPr>
                <w:noProof/>
                <w:webHidden/>
              </w:rPr>
              <w:tab/>
            </w:r>
            <w:r w:rsidR="00231DD9">
              <w:rPr>
                <w:noProof/>
                <w:webHidden/>
              </w:rPr>
              <w:fldChar w:fldCharType="begin"/>
            </w:r>
            <w:r w:rsidR="00231DD9">
              <w:rPr>
                <w:noProof/>
                <w:webHidden/>
              </w:rPr>
              <w:instrText xml:space="preserve"> PAGEREF _Toc125033592 \h </w:instrText>
            </w:r>
            <w:r w:rsidR="00231DD9">
              <w:rPr>
                <w:noProof/>
                <w:webHidden/>
              </w:rPr>
            </w:r>
            <w:r w:rsidR="00231DD9">
              <w:rPr>
                <w:noProof/>
                <w:webHidden/>
              </w:rPr>
              <w:fldChar w:fldCharType="separate"/>
            </w:r>
            <w:r w:rsidR="00231DD9">
              <w:rPr>
                <w:noProof/>
                <w:webHidden/>
              </w:rPr>
              <w:t>7</w:t>
            </w:r>
            <w:r w:rsidR="00231DD9">
              <w:rPr>
                <w:noProof/>
                <w:webHidden/>
              </w:rPr>
              <w:fldChar w:fldCharType="end"/>
            </w:r>
          </w:hyperlink>
        </w:p>
        <w:p w14:paraId="641429AF" w14:textId="29E418C5" w:rsidR="00231DD9" w:rsidRDefault="00D37E2F">
          <w:pPr>
            <w:pStyle w:val="TOC2"/>
            <w:rPr>
              <w:rFonts w:asciiTheme="minorHAnsi" w:eastAsiaTheme="minorEastAsia" w:hAnsiTheme="minorHAnsi" w:cstheme="minorBidi"/>
              <w:noProof/>
            </w:rPr>
          </w:pPr>
          <w:hyperlink w:anchor="_Toc125033593" w:history="1">
            <w:r w:rsidR="00231DD9" w:rsidRPr="00863A94">
              <w:rPr>
                <w:rStyle w:val="Hyperlink"/>
                <w:noProof/>
              </w:rPr>
              <w:t>Appendix C5, Research and Test Reactor Inspector</w:t>
            </w:r>
            <w:r w:rsidR="00231DD9">
              <w:rPr>
                <w:noProof/>
                <w:webHidden/>
              </w:rPr>
              <w:tab/>
            </w:r>
            <w:r w:rsidR="00231DD9">
              <w:rPr>
                <w:noProof/>
                <w:webHidden/>
              </w:rPr>
              <w:fldChar w:fldCharType="begin"/>
            </w:r>
            <w:r w:rsidR="00231DD9">
              <w:rPr>
                <w:noProof/>
                <w:webHidden/>
              </w:rPr>
              <w:instrText xml:space="preserve"> PAGEREF _Toc125033593 \h </w:instrText>
            </w:r>
            <w:r w:rsidR="00231DD9">
              <w:rPr>
                <w:noProof/>
                <w:webHidden/>
              </w:rPr>
            </w:r>
            <w:r w:rsidR="00231DD9">
              <w:rPr>
                <w:noProof/>
                <w:webHidden/>
              </w:rPr>
              <w:fldChar w:fldCharType="separate"/>
            </w:r>
            <w:r w:rsidR="00231DD9">
              <w:rPr>
                <w:noProof/>
                <w:webHidden/>
              </w:rPr>
              <w:t>8</w:t>
            </w:r>
            <w:r w:rsidR="00231DD9">
              <w:rPr>
                <w:noProof/>
                <w:webHidden/>
              </w:rPr>
              <w:fldChar w:fldCharType="end"/>
            </w:r>
          </w:hyperlink>
        </w:p>
        <w:p w14:paraId="74901435" w14:textId="30947B5F" w:rsidR="00231DD9" w:rsidRDefault="00D37E2F">
          <w:pPr>
            <w:pStyle w:val="TOC2"/>
            <w:rPr>
              <w:rFonts w:asciiTheme="minorHAnsi" w:eastAsiaTheme="minorEastAsia" w:hAnsiTheme="minorHAnsi" w:cstheme="minorBidi"/>
              <w:noProof/>
            </w:rPr>
          </w:pPr>
          <w:hyperlink w:anchor="_Toc125033594" w:history="1">
            <w:r w:rsidR="00231DD9" w:rsidRPr="00863A94">
              <w:rPr>
                <w:rStyle w:val="Hyperlink"/>
                <w:bCs/>
                <w:noProof/>
              </w:rPr>
              <w:t>Appendix C6, Emergency Preparedness Inspector</w:t>
            </w:r>
            <w:r w:rsidR="00231DD9">
              <w:rPr>
                <w:noProof/>
                <w:webHidden/>
              </w:rPr>
              <w:tab/>
            </w:r>
            <w:r w:rsidR="00231DD9">
              <w:rPr>
                <w:noProof/>
                <w:webHidden/>
              </w:rPr>
              <w:fldChar w:fldCharType="begin"/>
            </w:r>
            <w:r w:rsidR="00231DD9">
              <w:rPr>
                <w:noProof/>
                <w:webHidden/>
              </w:rPr>
              <w:instrText xml:space="preserve"> PAGEREF _Toc125033594 \h </w:instrText>
            </w:r>
            <w:r w:rsidR="00231DD9">
              <w:rPr>
                <w:noProof/>
                <w:webHidden/>
              </w:rPr>
            </w:r>
            <w:r w:rsidR="00231DD9">
              <w:rPr>
                <w:noProof/>
                <w:webHidden/>
              </w:rPr>
              <w:fldChar w:fldCharType="separate"/>
            </w:r>
            <w:r w:rsidR="00231DD9">
              <w:rPr>
                <w:noProof/>
                <w:webHidden/>
              </w:rPr>
              <w:t>8</w:t>
            </w:r>
            <w:r w:rsidR="00231DD9">
              <w:rPr>
                <w:noProof/>
                <w:webHidden/>
              </w:rPr>
              <w:fldChar w:fldCharType="end"/>
            </w:r>
          </w:hyperlink>
        </w:p>
        <w:p w14:paraId="56643C33" w14:textId="3F6FE499" w:rsidR="00231DD9" w:rsidRDefault="00D37E2F">
          <w:pPr>
            <w:pStyle w:val="TOC2"/>
            <w:rPr>
              <w:rFonts w:asciiTheme="minorHAnsi" w:eastAsiaTheme="minorEastAsia" w:hAnsiTheme="minorHAnsi" w:cstheme="minorBidi"/>
              <w:noProof/>
            </w:rPr>
          </w:pPr>
          <w:hyperlink w:anchor="_Toc125033595" w:history="1">
            <w:r w:rsidR="00231DD9" w:rsidRPr="00863A94">
              <w:rPr>
                <w:rStyle w:val="Hyperlink"/>
                <w:bCs/>
                <w:noProof/>
              </w:rPr>
              <w:t>Appendix C7, Fire Protection Inspector</w:t>
            </w:r>
            <w:r w:rsidR="00231DD9">
              <w:rPr>
                <w:noProof/>
                <w:webHidden/>
              </w:rPr>
              <w:tab/>
            </w:r>
            <w:r w:rsidR="00231DD9">
              <w:rPr>
                <w:noProof/>
                <w:webHidden/>
              </w:rPr>
              <w:fldChar w:fldCharType="begin"/>
            </w:r>
            <w:r w:rsidR="00231DD9">
              <w:rPr>
                <w:noProof/>
                <w:webHidden/>
              </w:rPr>
              <w:instrText xml:space="preserve"> PAGEREF _Toc125033595 \h </w:instrText>
            </w:r>
            <w:r w:rsidR="00231DD9">
              <w:rPr>
                <w:noProof/>
                <w:webHidden/>
              </w:rPr>
            </w:r>
            <w:r w:rsidR="00231DD9">
              <w:rPr>
                <w:noProof/>
                <w:webHidden/>
              </w:rPr>
              <w:fldChar w:fldCharType="separate"/>
            </w:r>
            <w:r w:rsidR="00231DD9">
              <w:rPr>
                <w:noProof/>
                <w:webHidden/>
              </w:rPr>
              <w:t>8</w:t>
            </w:r>
            <w:r w:rsidR="00231DD9">
              <w:rPr>
                <w:noProof/>
                <w:webHidden/>
              </w:rPr>
              <w:fldChar w:fldCharType="end"/>
            </w:r>
          </w:hyperlink>
        </w:p>
        <w:p w14:paraId="5E664F9C" w14:textId="2B6D8226" w:rsidR="00231DD9" w:rsidRDefault="00D37E2F">
          <w:pPr>
            <w:pStyle w:val="TOC2"/>
            <w:rPr>
              <w:rFonts w:asciiTheme="minorHAnsi" w:eastAsiaTheme="minorEastAsia" w:hAnsiTheme="minorHAnsi" w:cstheme="minorBidi"/>
              <w:noProof/>
            </w:rPr>
          </w:pPr>
          <w:hyperlink w:anchor="_Toc125033596" w:history="1">
            <w:r w:rsidR="00231DD9" w:rsidRPr="00863A94">
              <w:rPr>
                <w:rStyle w:val="Hyperlink"/>
                <w:noProof/>
              </w:rPr>
              <w:t>Appendix C8, Vendor Inspector</w:t>
            </w:r>
            <w:r w:rsidR="00231DD9">
              <w:rPr>
                <w:noProof/>
                <w:webHidden/>
              </w:rPr>
              <w:tab/>
            </w:r>
            <w:r w:rsidR="00231DD9">
              <w:rPr>
                <w:noProof/>
                <w:webHidden/>
              </w:rPr>
              <w:fldChar w:fldCharType="begin"/>
            </w:r>
            <w:r w:rsidR="00231DD9">
              <w:rPr>
                <w:noProof/>
                <w:webHidden/>
              </w:rPr>
              <w:instrText xml:space="preserve"> PAGEREF _Toc125033596 \h </w:instrText>
            </w:r>
            <w:r w:rsidR="00231DD9">
              <w:rPr>
                <w:noProof/>
                <w:webHidden/>
              </w:rPr>
            </w:r>
            <w:r w:rsidR="00231DD9">
              <w:rPr>
                <w:noProof/>
                <w:webHidden/>
              </w:rPr>
              <w:fldChar w:fldCharType="separate"/>
            </w:r>
            <w:r w:rsidR="00231DD9">
              <w:rPr>
                <w:noProof/>
                <w:webHidden/>
              </w:rPr>
              <w:t>9</w:t>
            </w:r>
            <w:r w:rsidR="00231DD9">
              <w:rPr>
                <w:noProof/>
                <w:webHidden/>
              </w:rPr>
              <w:fldChar w:fldCharType="end"/>
            </w:r>
          </w:hyperlink>
        </w:p>
        <w:p w14:paraId="160900C5" w14:textId="1F7FF416" w:rsidR="00231DD9" w:rsidRDefault="00D37E2F">
          <w:pPr>
            <w:pStyle w:val="TOC2"/>
            <w:rPr>
              <w:rFonts w:asciiTheme="minorHAnsi" w:eastAsiaTheme="minorEastAsia" w:hAnsiTheme="minorHAnsi" w:cstheme="minorBidi"/>
              <w:noProof/>
            </w:rPr>
          </w:pPr>
          <w:hyperlink w:anchor="_Toc125033597" w:history="1">
            <w:r w:rsidR="00231DD9" w:rsidRPr="00863A94">
              <w:rPr>
                <w:rStyle w:val="Hyperlink"/>
                <w:bCs/>
                <w:noProof/>
              </w:rPr>
              <w:t>Appendix C9, Senior Reactor Analyst</w:t>
            </w:r>
            <w:r w:rsidR="00231DD9">
              <w:rPr>
                <w:noProof/>
                <w:webHidden/>
              </w:rPr>
              <w:tab/>
            </w:r>
            <w:r w:rsidR="00231DD9">
              <w:rPr>
                <w:noProof/>
                <w:webHidden/>
              </w:rPr>
              <w:fldChar w:fldCharType="begin"/>
            </w:r>
            <w:r w:rsidR="00231DD9">
              <w:rPr>
                <w:noProof/>
                <w:webHidden/>
              </w:rPr>
              <w:instrText xml:space="preserve"> PAGEREF _Toc125033597 \h </w:instrText>
            </w:r>
            <w:r w:rsidR="00231DD9">
              <w:rPr>
                <w:noProof/>
                <w:webHidden/>
              </w:rPr>
            </w:r>
            <w:r w:rsidR="00231DD9">
              <w:rPr>
                <w:noProof/>
                <w:webHidden/>
              </w:rPr>
              <w:fldChar w:fldCharType="separate"/>
            </w:r>
            <w:r w:rsidR="00231DD9">
              <w:rPr>
                <w:noProof/>
                <w:webHidden/>
              </w:rPr>
              <w:t>9</w:t>
            </w:r>
            <w:r w:rsidR="00231DD9">
              <w:rPr>
                <w:noProof/>
                <w:webHidden/>
              </w:rPr>
              <w:fldChar w:fldCharType="end"/>
            </w:r>
          </w:hyperlink>
        </w:p>
        <w:p w14:paraId="726F4B06" w14:textId="5C5A8767" w:rsidR="00231DD9" w:rsidRDefault="00D37E2F">
          <w:pPr>
            <w:pStyle w:val="TOC2"/>
            <w:rPr>
              <w:rFonts w:asciiTheme="minorHAnsi" w:eastAsiaTheme="minorEastAsia" w:hAnsiTheme="minorHAnsi" w:cstheme="minorBidi"/>
              <w:noProof/>
            </w:rPr>
          </w:pPr>
          <w:hyperlink w:anchor="_Toc125033598" w:history="1">
            <w:r w:rsidR="00231DD9" w:rsidRPr="00863A94">
              <w:rPr>
                <w:rStyle w:val="Hyperlink"/>
                <w:bCs/>
                <w:noProof/>
              </w:rPr>
              <w:t>Appendix C10, Operator Licensing Examiner</w:t>
            </w:r>
            <w:r w:rsidR="00231DD9">
              <w:rPr>
                <w:noProof/>
                <w:webHidden/>
              </w:rPr>
              <w:tab/>
            </w:r>
            <w:r w:rsidR="00231DD9">
              <w:rPr>
                <w:noProof/>
                <w:webHidden/>
              </w:rPr>
              <w:fldChar w:fldCharType="begin"/>
            </w:r>
            <w:r w:rsidR="00231DD9">
              <w:rPr>
                <w:noProof/>
                <w:webHidden/>
              </w:rPr>
              <w:instrText xml:space="preserve"> PAGEREF _Toc125033598 \h </w:instrText>
            </w:r>
            <w:r w:rsidR="00231DD9">
              <w:rPr>
                <w:noProof/>
                <w:webHidden/>
              </w:rPr>
            </w:r>
            <w:r w:rsidR="00231DD9">
              <w:rPr>
                <w:noProof/>
                <w:webHidden/>
              </w:rPr>
              <w:fldChar w:fldCharType="separate"/>
            </w:r>
            <w:r w:rsidR="00231DD9">
              <w:rPr>
                <w:noProof/>
                <w:webHidden/>
              </w:rPr>
              <w:t>10</w:t>
            </w:r>
            <w:r w:rsidR="00231DD9">
              <w:rPr>
                <w:noProof/>
                <w:webHidden/>
              </w:rPr>
              <w:fldChar w:fldCharType="end"/>
            </w:r>
          </w:hyperlink>
        </w:p>
        <w:p w14:paraId="329E0DA2" w14:textId="2F4B4839" w:rsidR="00231DD9" w:rsidRDefault="00D37E2F">
          <w:pPr>
            <w:pStyle w:val="TOC2"/>
            <w:rPr>
              <w:rFonts w:asciiTheme="minorHAnsi" w:eastAsiaTheme="minorEastAsia" w:hAnsiTheme="minorHAnsi" w:cstheme="minorBidi"/>
              <w:noProof/>
            </w:rPr>
          </w:pPr>
          <w:hyperlink w:anchor="_Toc125033599" w:history="1">
            <w:r w:rsidR="00231DD9" w:rsidRPr="00863A94">
              <w:rPr>
                <w:rStyle w:val="Hyperlink"/>
                <w:bCs/>
                <w:noProof/>
              </w:rPr>
              <w:t>Appendix C11, Security Risk Analyst</w:t>
            </w:r>
            <w:r w:rsidR="00231DD9">
              <w:rPr>
                <w:noProof/>
                <w:webHidden/>
              </w:rPr>
              <w:tab/>
            </w:r>
            <w:r w:rsidR="00231DD9">
              <w:rPr>
                <w:noProof/>
                <w:webHidden/>
              </w:rPr>
              <w:fldChar w:fldCharType="begin"/>
            </w:r>
            <w:r w:rsidR="00231DD9">
              <w:rPr>
                <w:noProof/>
                <w:webHidden/>
              </w:rPr>
              <w:instrText xml:space="preserve"> PAGEREF _Toc125033599 \h </w:instrText>
            </w:r>
            <w:r w:rsidR="00231DD9">
              <w:rPr>
                <w:noProof/>
                <w:webHidden/>
              </w:rPr>
            </w:r>
            <w:r w:rsidR="00231DD9">
              <w:rPr>
                <w:noProof/>
                <w:webHidden/>
              </w:rPr>
              <w:fldChar w:fldCharType="separate"/>
            </w:r>
            <w:r w:rsidR="00231DD9">
              <w:rPr>
                <w:noProof/>
                <w:webHidden/>
              </w:rPr>
              <w:t>11</w:t>
            </w:r>
            <w:r w:rsidR="00231DD9">
              <w:rPr>
                <w:noProof/>
                <w:webHidden/>
              </w:rPr>
              <w:fldChar w:fldCharType="end"/>
            </w:r>
          </w:hyperlink>
        </w:p>
        <w:p w14:paraId="747DBB6B" w14:textId="7D5F0D51" w:rsidR="00231DD9" w:rsidRDefault="00D37E2F">
          <w:pPr>
            <w:pStyle w:val="TOC2"/>
            <w:rPr>
              <w:rFonts w:asciiTheme="minorHAnsi" w:eastAsiaTheme="minorEastAsia" w:hAnsiTheme="minorHAnsi" w:cstheme="minorBidi"/>
              <w:noProof/>
            </w:rPr>
          </w:pPr>
          <w:hyperlink w:anchor="_Toc125033600" w:history="1">
            <w:r w:rsidR="00231DD9" w:rsidRPr="00863A94">
              <w:rPr>
                <w:rStyle w:val="Hyperlink"/>
                <w:bCs/>
                <w:noProof/>
              </w:rPr>
              <w:t>Appendix C12, Safety Culture Assessor</w:t>
            </w:r>
            <w:r w:rsidR="00231DD9">
              <w:rPr>
                <w:noProof/>
                <w:webHidden/>
              </w:rPr>
              <w:tab/>
            </w:r>
            <w:r w:rsidR="00231DD9">
              <w:rPr>
                <w:noProof/>
                <w:webHidden/>
              </w:rPr>
              <w:fldChar w:fldCharType="begin"/>
            </w:r>
            <w:r w:rsidR="00231DD9">
              <w:rPr>
                <w:noProof/>
                <w:webHidden/>
              </w:rPr>
              <w:instrText xml:space="preserve"> PAGEREF _Toc125033600 \h </w:instrText>
            </w:r>
            <w:r w:rsidR="00231DD9">
              <w:rPr>
                <w:noProof/>
                <w:webHidden/>
              </w:rPr>
            </w:r>
            <w:r w:rsidR="00231DD9">
              <w:rPr>
                <w:noProof/>
                <w:webHidden/>
              </w:rPr>
              <w:fldChar w:fldCharType="separate"/>
            </w:r>
            <w:r w:rsidR="00231DD9">
              <w:rPr>
                <w:noProof/>
                <w:webHidden/>
              </w:rPr>
              <w:t>12</w:t>
            </w:r>
            <w:r w:rsidR="00231DD9">
              <w:rPr>
                <w:noProof/>
                <w:webHidden/>
              </w:rPr>
              <w:fldChar w:fldCharType="end"/>
            </w:r>
          </w:hyperlink>
        </w:p>
        <w:p w14:paraId="168BE139" w14:textId="77BECBA0" w:rsidR="00231DD9" w:rsidRDefault="00D37E2F">
          <w:pPr>
            <w:pStyle w:val="TOC2"/>
            <w:rPr>
              <w:rFonts w:asciiTheme="minorHAnsi" w:eastAsiaTheme="minorEastAsia" w:hAnsiTheme="minorHAnsi" w:cstheme="minorBidi"/>
              <w:noProof/>
            </w:rPr>
          </w:pPr>
          <w:hyperlink w:anchor="_Toc125033601" w:history="1">
            <w:r w:rsidR="00231DD9" w:rsidRPr="00863A94">
              <w:rPr>
                <w:rStyle w:val="Hyperlink"/>
                <w:bCs/>
                <w:noProof/>
              </w:rPr>
              <w:t>Appendix C14, Cybersecurity Inspector</w:t>
            </w:r>
            <w:r w:rsidR="00231DD9">
              <w:rPr>
                <w:noProof/>
                <w:webHidden/>
              </w:rPr>
              <w:tab/>
            </w:r>
            <w:r w:rsidR="00231DD9">
              <w:rPr>
                <w:noProof/>
                <w:webHidden/>
              </w:rPr>
              <w:fldChar w:fldCharType="begin"/>
            </w:r>
            <w:r w:rsidR="00231DD9">
              <w:rPr>
                <w:noProof/>
                <w:webHidden/>
              </w:rPr>
              <w:instrText xml:space="preserve"> PAGEREF _Toc125033601 \h </w:instrText>
            </w:r>
            <w:r w:rsidR="00231DD9">
              <w:rPr>
                <w:noProof/>
                <w:webHidden/>
              </w:rPr>
            </w:r>
            <w:r w:rsidR="00231DD9">
              <w:rPr>
                <w:noProof/>
                <w:webHidden/>
              </w:rPr>
              <w:fldChar w:fldCharType="separate"/>
            </w:r>
            <w:r w:rsidR="00231DD9">
              <w:rPr>
                <w:noProof/>
                <w:webHidden/>
              </w:rPr>
              <w:t>12</w:t>
            </w:r>
            <w:r w:rsidR="00231DD9">
              <w:rPr>
                <w:noProof/>
                <w:webHidden/>
              </w:rPr>
              <w:fldChar w:fldCharType="end"/>
            </w:r>
          </w:hyperlink>
        </w:p>
        <w:p w14:paraId="0F4C0A2C" w14:textId="1D93C096" w:rsidR="00231DD9" w:rsidRDefault="00D37E2F">
          <w:pPr>
            <w:pStyle w:val="TOC2"/>
            <w:rPr>
              <w:rFonts w:asciiTheme="minorHAnsi" w:eastAsiaTheme="minorEastAsia" w:hAnsiTheme="minorHAnsi" w:cstheme="minorBidi"/>
              <w:noProof/>
            </w:rPr>
          </w:pPr>
          <w:hyperlink w:anchor="_Toc125033602" w:history="1">
            <w:r w:rsidR="00231DD9" w:rsidRPr="00863A94">
              <w:rPr>
                <w:rStyle w:val="Hyperlink"/>
                <w:noProof/>
              </w:rPr>
              <w:t>Appendix C15, Construction Inspector</w:t>
            </w:r>
            <w:r w:rsidR="00231DD9">
              <w:rPr>
                <w:noProof/>
                <w:webHidden/>
              </w:rPr>
              <w:tab/>
            </w:r>
            <w:r w:rsidR="00231DD9">
              <w:rPr>
                <w:noProof/>
                <w:webHidden/>
              </w:rPr>
              <w:fldChar w:fldCharType="begin"/>
            </w:r>
            <w:r w:rsidR="00231DD9">
              <w:rPr>
                <w:noProof/>
                <w:webHidden/>
              </w:rPr>
              <w:instrText xml:space="preserve"> PAGEREF _Toc125033602 \h </w:instrText>
            </w:r>
            <w:r w:rsidR="00231DD9">
              <w:rPr>
                <w:noProof/>
                <w:webHidden/>
              </w:rPr>
            </w:r>
            <w:r w:rsidR="00231DD9">
              <w:rPr>
                <w:noProof/>
                <w:webHidden/>
              </w:rPr>
              <w:fldChar w:fldCharType="separate"/>
            </w:r>
            <w:r w:rsidR="00231DD9">
              <w:rPr>
                <w:noProof/>
                <w:webHidden/>
              </w:rPr>
              <w:t>13</w:t>
            </w:r>
            <w:r w:rsidR="00231DD9">
              <w:rPr>
                <w:noProof/>
                <w:webHidden/>
              </w:rPr>
              <w:fldChar w:fldCharType="end"/>
            </w:r>
          </w:hyperlink>
        </w:p>
        <w:p w14:paraId="732EF1E1" w14:textId="6570DF75" w:rsidR="00231DD9" w:rsidRDefault="00D37E2F">
          <w:pPr>
            <w:pStyle w:val="TOC2"/>
            <w:rPr>
              <w:rFonts w:asciiTheme="minorHAnsi" w:eastAsiaTheme="minorEastAsia" w:hAnsiTheme="minorHAnsi" w:cstheme="minorBidi"/>
              <w:noProof/>
            </w:rPr>
          </w:pPr>
          <w:hyperlink w:anchor="_Toc125033603" w:history="1">
            <w:r w:rsidR="00231DD9" w:rsidRPr="00863A94">
              <w:rPr>
                <w:rStyle w:val="Hyperlink"/>
                <w:noProof/>
              </w:rPr>
              <w:t>Appendix C16, Research and Test Reactor Operator Licensing Examiner</w:t>
            </w:r>
            <w:r w:rsidR="00231DD9">
              <w:rPr>
                <w:noProof/>
                <w:webHidden/>
              </w:rPr>
              <w:tab/>
            </w:r>
            <w:r w:rsidR="00231DD9">
              <w:rPr>
                <w:noProof/>
                <w:webHidden/>
              </w:rPr>
              <w:fldChar w:fldCharType="begin"/>
            </w:r>
            <w:r w:rsidR="00231DD9">
              <w:rPr>
                <w:noProof/>
                <w:webHidden/>
              </w:rPr>
              <w:instrText xml:space="preserve"> PAGEREF _Toc125033603 \h </w:instrText>
            </w:r>
            <w:r w:rsidR="00231DD9">
              <w:rPr>
                <w:noProof/>
                <w:webHidden/>
              </w:rPr>
            </w:r>
            <w:r w:rsidR="00231DD9">
              <w:rPr>
                <w:noProof/>
                <w:webHidden/>
              </w:rPr>
              <w:fldChar w:fldCharType="separate"/>
            </w:r>
            <w:r w:rsidR="00231DD9">
              <w:rPr>
                <w:noProof/>
                <w:webHidden/>
              </w:rPr>
              <w:t>13</w:t>
            </w:r>
            <w:r w:rsidR="00231DD9">
              <w:rPr>
                <w:noProof/>
                <w:webHidden/>
              </w:rPr>
              <w:fldChar w:fldCharType="end"/>
            </w:r>
          </w:hyperlink>
        </w:p>
        <w:p w14:paraId="6B0231E8" w14:textId="499E13EA" w:rsidR="00231DD9" w:rsidRDefault="00D37E2F">
          <w:pPr>
            <w:pStyle w:val="TOC1"/>
            <w:rPr>
              <w:rFonts w:asciiTheme="minorHAnsi" w:eastAsiaTheme="minorEastAsia" w:hAnsiTheme="minorHAnsi" w:cstheme="minorBidi"/>
              <w:noProof/>
            </w:rPr>
          </w:pPr>
          <w:hyperlink w:anchor="_Toc125033604" w:history="1">
            <w:r w:rsidR="00231DD9" w:rsidRPr="00863A94">
              <w:rPr>
                <w:rStyle w:val="Hyperlink"/>
                <w:noProof/>
              </w:rPr>
              <w:t>Attachment 1: Revision History for IMC 1245, Appendix D1</w:t>
            </w:r>
            <w:r w:rsidR="00231DD9">
              <w:rPr>
                <w:noProof/>
                <w:webHidden/>
              </w:rPr>
              <w:tab/>
              <w:t>Att1-</w:t>
            </w:r>
            <w:r w:rsidR="00231DD9">
              <w:rPr>
                <w:noProof/>
                <w:webHidden/>
              </w:rPr>
              <w:fldChar w:fldCharType="begin"/>
            </w:r>
            <w:r w:rsidR="00231DD9">
              <w:rPr>
                <w:noProof/>
                <w:webHidden/>
              </w:rPr>
              <w:instrText xml:space="preserve"> PAGEREF _Toc125033604 \h </w:instrText>
            </w:r>
            <w:r w:rsidR="00231DD9">
              <w:rPr>
                <w:noProof/>
                <w:webHidden/>
              </w:rPr>
            </w:r>
            <w:r w:rsidR="00231DD9">
              <w:rPr>
                <w:noProof/>
                <w:webHidden/>
              </w:rPr>
              <w:fldChar w:fldCharType="separate"/>
            </w:r>
            <w:r w:rsidR="00231DD9">
              <w:rPr>
                <w:noProof/>
                <w:webHidden/>
              </w:rPr>
              <w:t>1</w:t>
            </w:r>
            <w:r w:rsidR="00231DD9">
              <w:rPr>
                <w:noProof/>
                <w:webHidden/>
              </w:rPr>
              <w:fldChar w:fldCharType="end"/>
            </w:r>
          </w:hyperlink>
        </w:p>
        <w:p w14:paraId="29FBC369" w14:textId="4E418425" w:rsidR="00351737" w:rsidRDefault="00351737" w:rsidP="00F50503">
          <w:pPr>
            <w:pStyle w:val="BodyText"/>
          </w:pPr>
          <w:r>
            <w:rPr>
              <w:bCs/>
              <w:noProof/>
            </w:rPr>
            <w:fldChar w:fldCharType="end"/>
          </w:r>
        </w:p>
      </w:sdtContent>
    </w:sdt>
    <w:p w14:paraId="330EAABC" w14:textId="77777777" w:rsidR="007658FE" w:rsidRDefault="007658FE" w:rsidP="007658FE">
      <w:pPr>
        <w:pStyle w:val="BodyText"/>
        <w:sectPr w:rsidR="007658FE" w:rsidSect="00C42321">
          <w:pgSz w:w="12240" w:h="15840"/>
          <w:pgMar w:top="1440" w:right="1440" w:bottom="1440" w:left="1440" w:header="720" w:footer="720" w:gutter="0"/>
          <w:pgNumType w:fmt="lowerRoman" w:start="1"/>
          <w:cols w:space="720"/>
          <w:noEndnote/>
          <w:docGrid w:linePitch="326"/>
        </w:sectPr>
      </w:pPr>
    </w:p>
    <w:p w14:paraId="45083DF2" w14:textId="30B1DBBA" w:rsidR="00656D8A" w:rsidRPr="00D3314E" w:rsidRDefault="009D5251" w:rsidP="00D3314E">
      <w:pPr>
        <w:pStyle w:val="Heading1"/>
      </w:pPr>
      <w:bookmarkStart w:id="0" w:name="_Toc125033582"/>
      <w:r w:rsidRPr="00D3314E">
        <w:lastRenderedPageBreak/>
        <w:t>Introduction</w:t>
      </w:r>
      <w:bookmarkEnd w:id="0"/>
    </w:p>
    <w:p w14:paraId="683D5596" w14:textId="4E678970" w:rsidR="00656D8A" w:rsidRPr="006D7FA7" w:rsidRDefault="00656D8A" w:rsidP="00D3314E">
      <w:pPr>
        <w:pStyle w:val="BodyText"/>
      </w:pPr>
      <w:r w:rsidRPr="00C435D0">
        <w:t xml:space="preserve">This </w:t>
      </w:r>
      <w:r w:rsidR="00EE20C6">
        <w:t>a</w:t>
      </w:r>
      <w:r w:rsidRPr="00C435D0">
        <w:t>p</w:t>
      </w:r>
      <w:r w:rsidRPr="00707F60">
        <w:t>pendix</w:t>
      </w:r>
      <w:r w:rsidRPr="006D7FA7">
        <w:t xml:space="preserve"> consolidates </w:t>
      </w:r>
      <w:r w:rsidR="00DC57D0" w:rsidRPr="006D7FA7">
        <w:t xml:space="preserve">post-qualification </w:t>
      </w:r>
      <w:r w:rsidRPr="006D7FA7">
        <w:t xml:space="preserve">and refresher training requirements needed to maintain </w:t>
      </w:r>
      <w:r w:rsidR="00AB5664">
        <w:t xml:space="preserve">full inspector </w:t>
      </w:r>
      <w:r w:rsidRPr="006D7FA7">
        <w:t xml:space="preserve">qualification for each </w:t>
      </w:r>
      <w:r w:rsidR="00AB5664">
        <w:t xml:space="preserve">inspector </w:t>
      </w:r>
      <w:r w:rsidR="00D7031A">
        <w:t>classification</w:t>
      </w:r>
      <w:r w:rsidRPr="006D7FA7">
        <w:t xml:space="preserve">. Unless otherwise noted in this </w:t>
      </w:r>
      <w:r w:rsidR="00EE20C6">
        <w:t>a</w:t>
      </w:r>
      <w:r w:rsidRPr="006D7FA7">
        <w:t>ppendix, this training should not be taken until an individual has completed inspector qualification and obtained supervisor’s approval.</w:t>
      </w:r>
    </w:p>
    <w:p w14:paraId="44A27DC3" w14:textId="49DEC5D6" w:rsidR="00656D8A" w:rsidRPr="006D7FA7" w:rsidRDefault="00656D8A" w:rsidP="00D3314E">
      <w:pPr>
        <w:pStyle w:val="BodyText"/>
      </w:pPr>
      <w:r w:rsidRPr="006D7FA7">
        <w:t xml:space="preserve">Unless specifically stated in this appendix, new </w:t>
      </w:r>
      <w:r w:rsidR="00DC57D0" w:rsidRPr="006D7FA7">
        <w:t xml:space="preserve">post-qualification </w:t>
      </w:r>
      <w:r w:rsidRPr="006D7FA7">
        <w:t xml:space="preserve">training requirements are not applicable to an individual who is qualified before the effective date of the revision to Inspection Manual Chapter (IMC) 1245, “Qualification Program for </w:t>
      </w:r>
      <w:r w:rsidR="008E7196">
        <w:t xml:space="preserve">New and </w:t>
      </w:r>
      <w:r w:rsidRPr="006D7FA7">
        <w:t xml:space="preserve">Operating Reactor Programs,” adding the new requirement. However, previously qualified inspectors should consider expanding their technical knowledge by completing </w:t>
      </w:r>
      <w:r w:rsidR="008064A2">
        <w:t>the courses</w:t>
      </w:r>
      <w:r w:rsidR="009E4854">
        <w:t xml:space="preserve"> </w:t>
      </w:r>
      <w:r w:rsidRPr="006D7FA7">
        <w:t xml:space="preserve">based on previous work experience and planned work activities in specific technical areas. The requirements to maintain full qualification for each </w:t>
      </w:r>
      <w:r w:rsidR="009759C8">
        <w:t>inspector classification</w:t>
      </w:r>
      <w:r w:rsidRPr="006D7FA7">
        <w:t xml:space="preserve"> follow.</w:t>
      </w:r>
    </w:p>
    <w:p w14:paraId="52D94C53" w14:textId="77777777" w:rsidR="009759C8" w:rsidRPr="00C04142" w:rsidRDefault="009759C8" w:rsidP="00D3314E">
      <w:pPr>
        <w:pStyle w:val="Heading1"/>
      </w:pPr>
      <w:bookmarkStart w:id="1" w:name="_Toc125033583"/>
      <w:r w:rsidRPr="00C04142">
        <w:t>Post-Qualification Training</w:t>
      </w:r>
      <w:bookmarkEnd w:id="1"/>
    </w:p>
    <w:p w14:paraId="639D5FAD" w14:textId="40DF0A71" w:rsidR="009759C8" w:rsidRDefault="009759C8" w:rsidP="00961B6C">
      <w:pPr>
        <w:pStyle w:val="ListParagraph"/>
        <w:widowControl/>
        <w:numPr>
          <w:ilvl w:val="0"/>
          <w:numId w:val="2"/>
        </w:numPr>
        <w:spacing w:after="220"/>
        <w:contextualSpacing w:val="0"/>
      </w:pPr>
      <w:r>
        <w:t>As noted in the specific inspector classification, post-qualification training is required to be completed as prescribed in the specific inspector classification below. This training will assist in increasing the depth and breadth of an inspector</w:t>
      </w:r>
      <w:r w:rsidR="00AA724A">
        <w:t>’</w:t>
      </w:r>
      <w:r>
        <w:t>s skills, thereby increasing inspector performance.</w:t>
      </w:r>
    </w:p>
    <w:p w14:paraId="1689AA6B" w14:textId="6123A445" w:rsidR="009759C8" w:rsidRPr="00C41B11" w:rsidRDefault="008E5C28" w:rsidP="00FD7F90">
      <w:pPr>
        <w:pStyle w:val="ListParagraph"/>
        <w:widowControl/>
        <w:numPr>
          <w:ilvl w:val="0"/>
          <w:numId w:val="2"/>
        </w:numPr>
        <w:spacing w:after="220"/>
        <w:contextualSpacing w:val="0"/>
      </w:pPr>
      <w:r>
        <w:t>Unless specifically permi</w:t>
      </w:r>
      <w:r w:rsidR="002A1CC9">
        <w:t>t</w:t>
      </w:r>
      <w:r>
        <w:t xml:space="preserve">ted in this </w:t>
      </w:r>
      <w:r w:rsidR="002A1CC9">
        <w:t>appendix post-qualificat</w:t>
      </w:r>
      <w:r w:rsidR="00A13C56">
        <w:t>i</w:t>
      </w:r>
      <w:r w:rsidR="002A1CC9">
        <w:t xml:space="preserve">on training shall not be completed until an individual has completed full inspector qualification. </w:t>
      </w:r>
      <w:r w:rsidR="009759C8" w:rsidRPr="00C41B11">
        <w:t xml:space="preserve">If an individual completes any subsequent inspector classification(s) beyond the initial, </w:t>
      </w:r>
      <w:r w:rsidR="00912165" w:rsidRPr="00C41B11">
        <w:t>full qualification</w:t>
      </w:r>
      <w:r w:rsidR="009759C8" w:rsidRPr="00C41B11">
        <w:t xml:space="preserve">, the individual shall be required to complete the post qualification training requirements of the new </w:t>
      </w:r>
      <w:r w:rsidR="009759C8" w:rsidRPr="00025E09">
        <w:t>inspector classification in effect at the time of completing the subsequent qualification. For example, if a full</w:t>
      </w:r>
      <w:r w:rsidR="004A098B">
        <w:t>y</w:t>
      </w:r>
      <w:r w:rsidR="009759C8" w:rsidRPr="00025E09">
        <w:t xml:space="preserve"> qualified Reactor Operations Inspector (Appendix C1) completed the requirements for Health Physics Inspector (Appendix C3), the individual is required to complete the post qualification requirements for the new inspector classification, Health Physics Inspector, within the time specified by the new inspector classification as required by the revision of this appendix in effect at the time</w:t>
      </w:r>
      <w:r w:rsidR="009759C8" w:rsidRPr="00C41B11">
        <w:t>.</w:t>
      </w:r>
    </w:p>
    <w:p w14:paraId="2BAF298E" w14:textId="2F61D35E" w:rsidR="00D16537" w:rsidRPr="008F6C22" w:rsidRDefault="00B713C0" w:rsidP="002369AB">
      <w:pPr>
        <w:pStyle w:val="BodyText2"/>
        <w:rPr>
          <w:ins w:id="2" w:author="Kenneth Kolaczyk" w:date="2022-11-22T12:24:00Z"/>
        </w:rPr>
      </w:pPr>
      <w:r>
        <w:t>Although not a require</w:t>
      </w:r>
      <w:r w:rsidR="00BD2674">
        <w:t xml:space="preserve">ment, </w:t>
      </w:r>
      <w:r w:rsidR="00BD2674" w:rsidRPr="00A157FA">
        <w:t>q</w:t>
      </w:r>
      <w:r w:rsidR="009759C8" w:rsidRPr="00A157FA">
        <w:t xml:space="preserve">ualified inspectors should consider expanding their technical knowledge by completing other courses </w:t>
      </w:r>
      <w:r w:rsidR="003A16F2" w:rsidRPr="00A157FA">
        <w:t>listed in the Talent Management System</w:t>
      </w:r>
      <w:r w:rsidR="00BA02BD" w:rsidRPr="00A157FA">
        <w:t xml:space="preserve"> </w:t>
      </w:r>
      <w:r w:rsidR="00771FCF" w:rsidRPr="00A157FA">
        <w:t>(TMS)</w:t>
      </w:r>
      <w:r w:rsidR="00E4641B" w:rsidRPr="00A157FA">
        <w:t xml:space="preserve"> or the professional development training data</w:t>
      </w:r>
      <w:r w:rsidR="005B0CC9">
        <w:t>base</w:t>
      </w:r>
      <w:r w:rsidR="00E4641B" w:rsidRPr="00A157FA">
        <w:t xml:space="preserve"> source maintained by </w:t>
      </w:r>
      <w:r w:rsidR="00CA2C23" w:rsidRPr="00A157FA">
        <w:t>the Division of Reactor Oversight (</w:t>
      </w:r>
      <w:r w:rsidR="00E4641B" w:rsidRPr="00A157FA">
        <w:t>DRO</w:t>
      </w:r>
      <w:r w:rsidR="00CA2C23" w:rsidRPr="00A157FA">
        <w:t>)</w:t>
      </w:r>
      <w:r w:rsidR="00E4641B" w:rsidRPr="00A157FA">
        <w:t xml:space="preserve"> </w:t>
      </w:r>
      <w:r w:rsidR="00477DDB">
        <w:t xml:space="preserve">on </w:t>
      </w:r>
      <w:r w:rsidR="006B222B">
        <w:t xml:space="preserve">the Digital City SharePoint site </w:t>
      </w:r>
      <w:r w:rsidR="009759C8" w:rsidRPr="00B91F48">
        <w:t>based on previous work experience and planned work activities in specific technical areas.</w:t>
      </w:r>
      <w:r w:rsidR="00E4641B" w:rsidRPr="00A157FA">
        <w:t xml:space="preserve"> </w:t>
      </w:r>
      <w:ins w:id="3" w:author="Kenneth Kolaczyk" w:date="2022-11-22T12:29:00Z">
        <w:r w:rsidR="005852BA">
          <w:t xml:space="preserve">Examples include </w:t>
        </w:r>
      </w:ins>
      <w:ins w:id="4" w:author="Kenneth Kolaczyk" w:date="2022-11-22T12:21:00Z">
        <w:r w:rsidR="006772A9">
          <w:t xml:space="preserve">an operations inspector completing </w:t>
        </w:r>
      </w:ins>
      <w:ins w:id="5" w:author="Kenneth Kolaczyk" w:date="2022-11-22T12:22:00Z">
        <w:r w:rsidR="00B6442C">
          <w:t xml:space="preserve">the </w:t>
        </w:r>
        <w:r w:rsidR="00BE5068" w:rsidRPr="00A157FA">
          <w:t>T</w:t>
        </w:r>
        <w:r w:rsidR="00BE5068">
          <w:t>echnical Training Center (TTC)</w:t>
        </w:r>
        <w:r w:rsidR="00BE5068" w:rsidRPr="00A157FA">
          <w:t xml:space="preserve"> </w:t>
        </w:r>
      </w:ins>
      <w:ins w:id="6" w:author="Kenneth Kolaczyk" w:date="2022-11-22T12:23:00Z">
        <w:r w:rsidR="00BE5068">
          <w:t xml:space="preserve">sponsored Emergency Diesel Generator </w:t>
        </w:r>
        <w:r w:rsidR="007A57A7">
          <w:t>or Medium Voltage Circuit Breaker courses</w:t>
        </w:r>
      </w:ins>
      <w:ins w:id="7" w:author="Kenneth Kolaczyk" w:date="2022-11-22T12:29:00Z">
        <w:r w:rsidR="005852BA">
          <w:t xml:space="preserve"> post qualification</w:t>
        </w:r>
      </w:ins>
      <w:ins w:id="8" w:author="Kenneth Kolaczyk" w:date="2022-11-22T12:23:00Z">
        <w:r w:rsidR="007A57A7">
          <w:t>.</w:t>
        </w:r>
      </w:ins>
    </w:p>
    <w:p w14:paraId="3B3BF494" w14:textId="08F2C5BF" w:rsidR="009759C8" w:rsidRDefault="00B91F48" w:rsidP="00961B6C">
      <w:pPr>
        <w:pStyle w:val="BodyText"/>
        <w:numPr>
          <w:ilvl w:val="0"/>
          <w:numId w:val="2"/>
        </w:numPr>
        <w:rPr>
          <w:color w:val="C00000"/>
        </w:rPr>
      </w:pPr>
      <w:r w:rsidRPr="00A157FA">
        <w:t xml:space="preserve">Repeating previously completed courses that were part of the initial inspector training program is acceptable if retaking the course(s) </w:t>
      </w:r>
      <w:r w:rsidR="00550FA8">
        <w:t>would be</w:t>
      </w:r>
      <w:r w:rsidRPr="00A157FA">
        <w:t xml:space="preserve"> the most effective approach to close knowledge gaps. </w:t>
      </w:r>
      <w:r w:rsidR="00466BE0" w:rsidRPr="00A157FA">
        <w:t>S</w:t>
      </w:r>
      <w:r w:rsidR="00A4387E" w:rsidRPr="00A157FA">
        <w:t>pecific example</w:t>
      </w:r>
      <w:r w:rsidR="00466BE0" w:rsidRPr="00A157FA">
        <w:t>s</w:t>
      </w:r>
      <w:r w:rsidR="00A4387E" w:rsidRPr="00A157FA">
        <w:t xml:space="preserve"> where repeating a course</w:t>
      </w:r>
      <w:r w:rsidR="00B85378" w:rsidRPr="00A157FA">
        <w:t xml:space="preserve"> </w:t>
      </w:r>
      <w:r w:rsidR="003E4126" w:rsidRPr="00A157FA">
        <w:t>may be acceptable</w:t>
      </w:r>
      <w:r w:rsidR="00A4387E" w:rsidRPr="00A157FA">
        <w:t xml:space="preserve"> </w:t>
      </w:r>
      <w:r w:rsidR="000D1D1E" w:rsidRPr="00A157FA">
        <w:t>include</w:t>
      </w:r>
      <w:r w:rsidR="007143CC" w:rsidRPr="00A157FA">
        <w:t>:</w:t>
      </w:r>
      <w:r w:rsidR="000D1D1E" w:rsidRPr="00A157FA">
        <w:t xml:space="preserve"> a</w:t>
      </w:r>
      <w:r w:rsidR="00DF71C5" w:rsidRPr="00A157FA">
        <w:t xml:space="preserve"> previously </w:t>
      </w:r>
      <w:r w:rsidR="00CB35D8">
        <w:t>boiling-water reactor (BWR)</w:t>
      </w:r>
      <w:r w:rsidR="00DF71C5" w:rsidRPr="00A157FA">
        <w:t xml:space="preserve"> </w:t>
      </w:r>
      <w:r w:rsidRPr="00A157FA">
        <w:t>qualifie</w:t>
      </w:r>
      <w:r w:rsidR="00ED0224" w:rsidRPr="00A157FA">
        <w:t>d</w:t>
      </w:r>
      <w:r w:rsidR="001E4076" w:rsidRPr="00A157FA">
        <w:t xml:space="preserve"> inspector </w:t>
      </w:r>
      <w:r w:rsidR="00E73D6F" w:rsidRPr="00A157FA">
        <w:t xml:space="preserve">retaking </w:t>
      </w:r>
      <w:r w:rsidR="0058728D" w:rsidRPr="00A157FA">
        <w:t xml:space="preserve">the initial </w:t>
      </w:r>
      <w:r w:rsidR="00964DC3" w:rsidRPr="00A157FA">
        <w:t xml:space="preserve">BWR </w:t>
      </w:r>
      <w:r w:rsidR="00FA5B3B" w:rsidRPr="00A157FA">
        <w:t>T</w:t>
      </w:r>
      <w:r w:rsidR="002A4BEB">
        <w:t>echnical Training Center (TTC)</w:t>
      </w:r>
      <w:r w:rsidR="00FA5B3B" w:rsidRPr="00A157FA">
        <w:t xml:space="preserve"> </w:t>
      </w:r>
      <w:r w:rsidR="00964DC3" w:rsidRPr="00A157FA">
        <w:t xml:space="preserve">series of </w:t>
      </w:r>
      <w:r w:rsidR="005D5630" w:rsidRPr="00A157FA">
        <w:t xml:space="preserve">courses </w:t>
      </w:r>
      <w:r w:rsidR="004B1A7E" w:rsidRPr="00A157FA">
        <w:t xml:space="preserve">to </w:t>
      </w:r>
      <w:r w:rsidR="00355949" w:rsidRPr="00A157FA">
        <w:t>refresh skills</w:t>
      </w:r>
      <w:r w:rsidR="00964DC3" w:rsidRPr="00A157FA">
        <w:t xml:space="preserve"> </w:t>
      </w:r>
      <w:r w:rsidR="00E73D6F" w:rsidRPr="00A157FA">
        <w:t xml:space="preserve">after </w:t>
      </w:r>
      <w:r w:rsidR="00D11BB2" w:rsidRPr="00A157FA">
        <w:t>an extended</w:t>
      </w:r>
      <w:r w:rsidR="00E73D6F" w:rsidRPr="00A157FA">
        <w:t xml:space="preserve"> </w:t>
      </w:r>
      <w:r w:rsidR="001D4E53" w:rsidRPr="00A157FA">
        <w:t>absence</w:t>
      </w:r>
      <w:r w:rsidR="00D20896" w:rsidRPr="00A157FA">
        <w:t xml:space="preserve"> </w:t>
      </w:r>
      <w:r w:rsidR="001D4E53" w:rsidRPr="00A157FA">
        <w:t xml:space="preserve">from the technology </w:t>
      </w:r>
      <w:r w:rsidR="00CA2C23" w:rsidRPr="00A157FA">
        <w:t>(</w:t>
      </w:r>
      <w:r w:rsidR="00AC6500" w:rsidRPr="00A157FA">
        <w:t>e.g.</w:t>
      </w:r>
      <w:r w:rsidR="00CA2C23" w:rsidRPr="00A157FA">
        <w:t>,</w:t>
      </w:r>
      <w:r w:rsidR="00AC6500" w:rsidRPr="00A157FA">
        <w:t xml:space="preserve"> </w:t>
      </w:r>
      <w:r w:rsidR="001C24B6">
        <w:t>10 </w:t>
      </w:r>
      <w:r w:rsidR="00AC6500" w:rsidRPr="00A157FA">
        <w:t>years</w:t>
      </w:r>
      <w:r w:rsidR="00CA2C23" w:rsidRPr="00A157FA">
        <w:t>)</w:t>
      </w:r>
      <w:r w:rsidR="00AC6500" w:rsidRPr="00A157FA">
        <w:t xml:space="preserve"> </w:t>
      </w:r>
      <w:r w:rsidR="00AB5A43" w:rsidRPr="00A157FA">
        <w:t xml:space="preserve">and a </w:t>
      </w:r>
      <w:r w:rsidR="003345FE" w:rsidRPr="00A157FA">
        <w:t>headquarters</w:t>
      </w:r>
      <w:r w:rsidR="001B4EA6" w:rsidRPr="00A157FA">
        <w:t xml:space="preserve"> </w:t>
      </w:r>
      <w:r w:rsidR="003345FE" w:rsidRPr="00A157FA">
        <w:t xml:space="preserve">operations engineer </w:t>
      </w:r>
      <w:r w:rsidR="008F44DD" w:rsidRPr="00A157FA">
        <w:t xml:space="preserve">that </w:t>
      </w:r>
      <w:r w:rsidR="005F274F" w:rsidRPr="00A157FA">
        <w:t xml:space="preserve">has </w:t>
      </w:r>
      <w:r w:rsidR="008F44DD" w:rsidRPr="00A157FA">
        <w:t>transfer</w:t>
      </w:r>
      <w:r w:rsidR="003E7F14" w:rsidRPr="00A157FA">
        <w:t>r</w:t>
      </w:r>
      <w:r w:rsidR="00746A8E" w:rsidRPr="00A157FA">
        <w:t>ed</w:t>
      </w:r>
      <w:r w:rsidR="008F44DD" w:rsidRPr="00A157FA">
        <w:t xml:space="preserve"> to a regional office as an Inservice </w:t>
      </w:r>
      <w:r w:rsidR="00F30287">
        <w:t>i</w:t>
      </w:r>
      <w:r w:rsidR="008F44DD" w:rsidRPr="00A157FA">
        <w:t>nspecto</w:t>
      </w:r>
      <w:r w:rsidR="005377A0" w:rsidRPr="00A157FA">
        <w:t>r</w:t>
      </w:r>
      <w:r w:rsidR="007C230E" w:rsidRPr="00A157FA">
        <w:t xml:space="preserve"> </w:t>
      </w:r>
      <w:r w:rsidR="003345FE" w:rsidRPr="00A157FA">
        <w:t>re</w:t>
      </w:r>
      <w:r w:rsidR="00F35A02" w:rsidRPr="00A157FA">
        <w:t xml:space="preserve">taking </w:t>
      </w:r>
      <w:r w:rsidR="00E23776" w:rsidRPr="00A157FA">
        <w:t xml:space="preserve">a previously completed </w:t>
      </w:r>
      <w:r w:rsidR="005231EF" w:rsidRPr="00A157FA">
        <w:t xml:space="preserve">course on </w:t>
      </w:r>
      <w:r w:rsidR="00BA5D36" w:rsidRPr="00A157FA">
        <w:t>Non</w:t>
      </w:r>
      <w:r w:rsidR="00E64CC6" w:rsidRPr="00A157FA">
        <w:t>-</w:t>
      </w:r>
      <w:r w:rsidR="00BA5D36" w:rsidRPr="00A157FA">
        <w:t xml:space="preserve">Destructive Examination </w:t>
      </w:r>
      <w:r w:rsidR="005231EF" w:rsidRPr="00A157FA">
        <w:t xml:space="preserve">techniques </w:t>
      </w:r>
      <w:r w:rsidR="000C2637" w:rsidRPr="00A157FA">
        <w:t xml:space="preserve">that </w:t>
      </w:r>
      <w:ins w:id="9" w:author="Kenneth Kolaczyk" w:date="2022-11-22T12:25:00Z">
        <w:r w:rsidR="008C0F24">
          <w:t xml:space="preserve">was </w:t>
        </w:r>
      </w:ins>
      <w:r w:rsidR="000C2637" w:rsidRPr="00A157FA">
        <w:t xml:space="preserve">completed </w:t>
      </w:r>
      <w:r w:rsidR="001C24B6">
        <w:t>10 </w:t>
      </w:r>
      <w:r w:rsidR="000C2637" w:rsidRPr="00A157FA">
        <w:t>years ago</w:t>
      </w:r>
      <w:r w:rsidR="005377A0" w:rsidRPr="00A157FA">
        <w:t>.</w:t>
      </w:r>
    </w:p>
    <w:p w14:paraId="062299DA" w14:textId="4CABCB44" w:rsidR="009759C8" w:rsidRDefault="006A2D3B" w:rsidP="00961B6C">
      <w:pPr>
        <w:pStyle w:val="BodyText"/>
        <w:numPr>
          <w:ilvl w:val="0"/>
          <w:numId w:val="2"/>
        </w:numPr>
      </w:pPr>
      <w:r>
        <w:t xml:space="preserve">Unless </w:t>
      </w:r>
      <w:r w:rsidR="004955D4">
        <w:t>otherwise stated,</w:t>
      </w:r>
      <w:r>
        <w:t xml:space="preserve"> </w:t>
      </w:r>
      <w:r w:rsidR="00133D50">
        <w:t>i</w:t>
      </w:r>
      <w:r w:rsidR="009759C8" w:rsidRPr="006D7FA7">
        <w:t xml:space="preserve">nspectors </w:t>
      </w:r>
      <w:r w:rsidR="009759C8">
        <w:t xml:space="preserve">are required to complete </w:t>
      </w:r>
      <w:r w:rsidR="009759C8" w:rsidRPr="006D7FA7">
        <w:t xml:space="preserve">the </w:t>
      </w:r>
      <w:r w:rsidR="009759C8">
        <w:t xml:space="preserve">post qualification </w:t>
      </w:r>
      <w:r w:rsidR="009759C8" w:rsidRPr="006D7FA7">
        <w:t xml:space="preserve">training </w:t>
      </w:r>
      <w:r w:rsidR="009759C8">
        <w:t xml:space="preserve">prior to the end of </w:t>
      </w:r>
      <w:r w:rsidR="009759C8" w:rsidRPr="006D7FA7">
        <w:t xml:space="preserve">the </w:t>
      </w:r>
      <w:r w:rsidR="009759C8">
        <w:t xml:space="preserve">third </w:t>
      </w:r>
      <w:r w:rsidR="009759C8" w:rsidRPr="006D7FA7">
        <w:t xml:space="preserve">calendar year </w:t>
      </w:r>
      <w:r w:rsidR="009759C8">
        <w:t>after achieving full qualification</w:t>
      </w:r>
      <w:r w:rsidR="009759C8" w:rsidRPr="006D7FA7">
        <w:t>.</w:t>
      </w:r>
      <w:r w:rsidR="009759C8">
        <w:t xml:space="preserve"> For example, if full </w:t>
      </w:r>
      <w:r w:rsidR="009759C8">
        <w:lastRenderedPageBreak/>
        <w:t xml:space="preserve">qualification </w:t>
      </w:r>
      <w:r w:rsidR="009759C8" w:rsidRPr="006D7FA7">
        <w:t xml:space="preserve">was completed in </w:t>
      </w:r>
      <w:r w:rsidR="009759C8">
        <w:t xml:space="preserve">May </w:t>
      </w:r>
      <w:r w:rsidR="009759C8" w:rsidRPr="006D7FA7">
        <w:t>20</w:t>
      </w:r>
      <w:r w:rsidR="00550FA8">
        <w:t>20</w:t>
      </w:r>
      <w:r w:rsidR="009759C8">
        <w:t xml:space="preserve">, the post qualification training is required to be </w:t>
      </w:r>
      <w:r w:rsidR="009759C8" w:rsidRPr="006D7FA7">
        <w:t>completed b</w:t>
      </w:r>
      <w:r w:rsidR="009759C8">
        <w:t>efore</w:t>
      </w:r>
      <w:r w:rsidR="009759C8" w:rsidRPr="006D7FA7">
        <w:t xml:space="preserve"> the end of 20</w:t>
      </w:r>
      <w:r w:rsidR="006976E1">
        <w:t>2</w:t>
      </w:r>
      <w:r w:rsidR="00550FA8">
        <w:t>3</w:t>
      </w:r>
      <w:r w:rsidR="009759C8">
        <w:t>.</w:t>
      </w:r>
    </w:p>
    <w:p w14:paraId="3833B07D" w14:textId="75A1C651" w:rsidR="009759C8" w:rsidRDefault="009759C8" w:rsidP="00961B6C">
      <w:pPr>
        <w:pStyle w:val="BodyText"/>
        <w:numPr>
          <w:ilvl w:val="0"/>
          <w:numId w:val="2"/>
        </w:numPr>
      </w:pPr>
      <w:r w:rsidRPr="006D7FA7">
        <w:t xml:space="preserve">A fully qualified inspector, who </w:t>
      </w:r>
      <w:r w:rsidR="00AA724A">
        <w:t xml:space="preserve">did not </w:t>
      </w:r>
      <w:r>
        <w:t xml:space="preserve">complete post qualification training </w:t>
      </w:r>
      <w:r w:rsidRPr="006D7FA7">
        <w:t>due to reassignment (e.g., an inspector</w:t>
      </w:r>
      <w:r>
        <w:t xml:space="preserve"> </w:t>
      </w:r>
      <w:r w:rsidR="00AA724A">
        <w:t xml:space="preserve">did not </w:t>
      </w:r>
      <w:r>
        <w:t xml:space="preserve">complete post qualification </w:t>
      </w:r>
      <w:r w:rsidRPr="006D7FA7">
        <w:t xml:space="preserve">training after </w:t>
      </w:r>
      <w:r w:rsidR="00AA724A">
        <w:t xml:space="preserve">transferring to </w:t>
      </w:r>
      <w:r w:rsidRPr="006D7FA7">
        <w:t xml:space="preserve">headquarters), may participate as a member of a team inspection under the supervision of the team leader. However, this inspector must complete </w:t>
      </w:r>
      <w:r w:rsidR="00AA724A">
        <w:t xml:space="preserve">the post qualification </w:t>
      </w:r>
      <w:r w:rsidRPr="006D7FA7">
        <w:t xml:space="preserve">training </w:t>
      </w:r>
      <w:r w:rsidR="00550FA8">
        <w:t xml:space="preserve">requirements </w:t>
      </w:r>
      <w:r w:rsidRPr="006D7FA7">
        <w:t>before conducting independent inspection</w:t>
      </w:r>
      <w:r w:rsidR="00933D41">
        <w:t xml:space="preserve"> activities</w:t>
      </w:r>
      <w:r>
        <w:t>.</w:t>
      </w:r>
    </w:p>
    <w:p w14:paraId="7E270F66" w14:textId="05118967" w:rsidR="00E4641B" w:rsidRPr="00AC4E3F" w:rsidRDefault="00601153" w:rsidP="00D3314E">
      <w:pPr>
        <w:pStyle w:val="Heading1"/>
      </w:pPr>
      <w:bookmarkStart w:id="10" w:name="_Toc125033584"/>
      <w:r w:rsidRPr="00382FB1">
        <w:t>Refresher Training</w:t>
      </w:r>
      <w:r w:rsidR="009D4653">
        <w:t xml:space="preserve"> </w:t>
      </w:r>
      <w:r w:rsidR="00653735">
        <w:t>Overview</w:t>
      </w:r>
      <w:bookmarkEnd w:id="10"/>
    </w:p>
    <w:p w14:paraId="5BA38F52" w14:textId="5A4210BA" w:rsidR="00FD66F2" w:rsidRDefault="00E4641B" w:rsidP="00D3314E">
      <w:pPr>
        <w:pStyle w:val="BodyText"/>
      </w:pPr>
      <w:r>
        <w:t>To maintain proficiency</w:t>
      </w:r>
      <w:r w:rsidR="009D1769">
        <w:t>,</w:t>
      </w:r>
      <w:r>
        <w:t xml:space="preserve"> all inspectors are required to complete refresher training in accordance with the requirements of this Appendix to maintain </w:t>
      </w:r>
      <w:r w:rsidR="00701B6A">
        <w:t>a satisf</w:t>
      </w:r>
      <w:r w:rsidR="00E63DB1">
        <w:t xml:space="preserve">actory </w:t>
      </w:r>
      <w:r>
        <w:t>level of inspector performance</w:t>
      </w:r>
      <w:r w:rsidRPr="006D7FA7">
        <w:t xml:space="preserve">. </w:t>
      </w:r>
      <w:r>
        <w:t xml:space="preserve">Although specific course requirements are listed for each inspector type, inspectors are also encouraged to continue to develop their competencies by taking additional courses outlined in TMS </w:t>
      </w:r>
      <w:r>
        <w:rPr>
          <w:color w:val="000000" w:themeColor="text1"/>
        </w:rPr>
        <w:t>or other professional development training data base sources, such as the one maintained by DRO.</w:t>
      </w:r>
    </w:p>
    <w:p w14:paraId="672258FB" w14:textId="4F9F8DBB" w:rsidR="005B7FA7" w:rsidRPr="00AC4E3F" w:rsidRDefault="005B7FA7" w:rsidP="00D3314E">
      <w:pPr>
        <w:pStyle w:val="Heading1"/>
      </w:pPr>
      <w:bookmarkStart w:id="11" w:name="_Toc125033585"/>
      <w:r w:rsidRPr="00382FB1">
        <w:t>Refresher Training</w:t>
      </w:r>
      <w:r>
        <w:t xml:space="preserve"> Details</w:t>
      </w:r>
      <w:bookmarkEnd w:id="11"/>
    </w:p>
    <w:p w14:paraId="6A85BAD1" w14:textId="3388A0CA" w:rsidR="00601153" w:rsidRPr="006D7FA7" w:rsidRDefault="00601153" w:rsidP="00961B6C">
      <w:pPr>
        <w:pStyle w:val="BodyText"/>
        <w:numPr>
          <w:ilvl w:val="0"/>
          <w:numId w:val="3"/>
        </w:numPr>
      </w:pPr>
      <w:r w:rsidRPr="00E25484">
        <w:rPr>
          <w:rStyle w:val="Commitment"/>
        </w:rPr>
        <w:t>Qualified inspectors are expected to complete annual refresher training on the Reactor Oversight Process (ROP). The purpose of this refresher training is to improve and maintain consistent implementation of the ROP, address areas of identified deficiencies, and maintain overall level of ROP performance.</w:t>
      </w:r>
      <w:r w:rsidR="003B74C6">
        <w:t xml:space="preserve"> </w:t>
      </w:r>
      <w:r w:rsidRPr="006D7FA7">
        <w:t>[C-1]</w:t>
      </w:r>
    </w:p>
    <w:p w14:paraId="303E67F5" w14:textId="77777777" w:rsidR="00601153" w:rsidRPr="006D7FA7" w:rsidRDefault="00601153" w:rsidP="00C61BE3">
      <w:pPr>
        <w:pStyle w:val="BodyText2"/>
      </w:pPr>
      <w:r w:rsidRPr="006D7FA7">
        <w:t>The process for accomplishing this training will be as follows:</w:t>
      </w:r>
    </w:p>
    <w:p w14:paraId="20DAFEB3" w14:textId="1B8D2A78" w:rsidR="00601153" w:rsidRPr="006D7FA7" w:rsidRDefault="00601153" w:rsidP="00961B6C">
      <w:pPr>
        <w:pStyle w:val="BodyText3"/>
        <w:numPr>
          <w:ilvl w:val="1"/>
          <w:numId w:val="3"/>
        </w:numPr>
      </w:pPr>
      <w:r w:rsidRPr="006D7FA7">
        <w:t xml:space="preserve">During the spring of each year, </w:t>
      </w:r>
      <w:r w:rsidR="006976E1">
        <w:t>DRO</w:t>
      </w:r>
      <w:r w:rsidRPr="006D7FA7">
        <w:t xml:space="preserve"> will solicit input for the development of that year</w:t>
      </w:r>
      <w:r w:rsidR="00795257">
        <w:t>’</w:t>
      </w:r>
      <w:r w:rsidRPr="006D7FA7">
        <w:t>s ROP refresher training. Inspectors should use the Feedback Process to submit suggestions.</w:t>
      </w:r>
    </w:p>
    <w:p w14:paraId="52FC7558" w14:textId="1FE1716C" w:rsidR="00601153" w:rsidRPr="006D7FA7" w:rsidRDefault="00601153" w:rsidP="00961B6C">
      <w:pPr>
        <w:pStyle w:val="BodyText3"/>
        <w:numPr>
          <w:ilvl w:val="1"/>
          <w:numId w:val="3"/>
        </w:numPr>
      </w:pPr>
      <w:r w:rsidRPr="006D7FA7">
        <w:t xml:space="preserve">The IMC 1245 Management Steering Group (MSG), consisting of a Division Director/Deputy Director from each region, will determine (1) the topics for the refresher training, (2) the method of training (read, </w:t>
      </w:r>
      <w:r w:rsidR="00D815A7" w:rsidRPr="006D7FA7">
        <w:t>read,</w:t>
      </w:r>
      <w:r w:rsidRPr="006D7FA7">
        <w:t xml:space="preserve"> and sign, </w:t>
      </w:r>
      <w:r w:rsidR="00933D41">
        <w:t xml:space="preserve">inspector </w:t>
      </w:r>
      <w:r w:rsidR="00281F7F">
        <w:t xml:space="preserve">seminar </w:t>
      </w:r>
      <w:r w:rsidRPr="006D7FA7">
        <w:t>session, or other), and (3) the timing of the training.</w:t>
      </w:r>
    </w:p>
    <w:p w14:paraId="26BDF6CE" w14:textId="26C90CEF" w:rsidR="00601153" w:rsidRPr="006D7FA7" w:rsidRDefault="00601153" w:rsidP="00961B6C">
      <w:pPr>
        <w:pStyle w:val="BodyText3"/>
        <w:numPr>
          <w:ilvl w:val="1"/>
          <w:numId w:val="3"/>
        </w:numPr>
      </w:pPr>
      <w:r w:rsidRPr="006D7FA7">
        <w:t>The responsible technical branch in D</w:t>
      </w:r>
      <w:r w:rsidR="006976E1">
        <w:t>RO</w:t>
      </w:r>
      <w:r w:rsidRPr="006D7FA7">
        <w:t xml:space="preserve"> will have the lead to develop the training based on the MSG</w:t>
      </w:r>
      <w:r w:rsidR="00795257">
        <w:t>’</w:t>
      </w:r>
      <w:r w:rsidRPr="006D7FA7">
        <w:t>s selection of ROP refresher topics</w:t>
      </w:r>
      <w:r w:rsidR="00A06642">
        <w:t xml:space="preserve"> and the method/approach used to track completion of the training activity</w:t>
      </w:r>
      <w:r w:rsidR="00BF31B3">
        <w:t xml:space="preserve"> </w:t>
      </w:r>
      <w:r w:rsidR="001515B9">
        <w:t>e.g.,</w:t>
      </w:r>
      <w:r w:rsidR="00BF31B3">
        <w:t xml:space="preserve"> in the T</w:t>
      </w:r>
      <w:r w:rsidR="00555553">
        <w:t>MS</w:t>
      </w:r>
      <w:r w:rsidR="008D019F">
        <w:t>.</w:t>
      </w:r>
    </w:p>
    <w:p w14:paraId="26E9ACE4" w14:textId="0A01F85B" w:rsidR="00601153" w:rsidRDefault="00601153" w:rsidP="00961B6C">
      <w:pPr>
        <w:pStyle w:val="BodyText3"/>
        <w:numPr>
          <w:ilvl w:val="1"/>
          <w:numId w:val="3"/>
        </w:numPr>
      </w:pPr>
      <w:r w:rsidRPr="006D7FA7">
        <w:t>Regardless of the method of training selected by the IMC 1245 MSG, training material will be made available to all inspectors.</w:t>
      </w:r>
    </w:p>
    <w:p w14:paraId="3C17FFE6" w14:textId="34F19170" w:rsidR="00601153" w:rsidRPr="006D7FA7" w:rsidRDefault="00601153" w:rsidP="00961B6C">
      <w:pPr>
        <w:pStyle w:val="BodyText"/>
        <w:numPr>
          <w:ilvl w:val="0"/>
          <w:numId w:val="3"/>
        </w:numPr>
      </w:pPr>
      <w:r w:rsidRPr="006D7FA7">
        <w:t>Qualified inspectors are expected to complete all required refresher training for their specific inspector classification within the established requalification cycle. Each individual re</w:t>
      </w:r>
      <w:r w:rsidR="002E5A0B">
        <w:t>qualification</w:t>
      </w:r>
      <w:r w:rsidRPr="006D7FA7">
        <w:t xml:space="preserve"> cycle will be calculated based on the month of achieving full inspector qualification or, if that is not known, the month in which the current cycle was begun. The requalification cycle will be as indicated in the specific technical proficiency qualification journal. Inspectors may complete the required training at any time during that period, up until the end of the calendar year in which the training is required. For example, if the initial qualification/refresher was completed in 20</w:t>
      </w:r>
      <w:r w:rsidR="00161BED">
        <w:t>20</w:t>
      </w:r>
      <w:r w:rsidRPr="006D7FA7">
        <w:t>, the refresher training needs to be completed by the end of 20</w:t>
      </w:r>
      <w:r w:rsidR="00A06642">
        <w:t>2</w:t>
      </w:r>
      <w:r w:rsidR="00161BED">
        <w:t>3</w:t>
      </w:r>
      <w:r w:rsidR="00122D06">
        <w:t xml:space="preserve"> </w:t>
      </w:r>
      <w:r w:rsidR="005053CC">
        <w:t>and the next refresher by the end of 20</w:t>
      </w:r>
      <w:r w:rsidR="00A06642">
        <w:t>2</w:t>
      </w:r>
      <w:r w:rsidR="00161BED">
        <w:t>6</w:t>
      </w:r>
      <w:r w:rsidRPr="006D7FA7">
        <w:t xml:space="preserve">. In some cases, there may be </w:t>
      </w:r>
      <w:r w:rsidRPr="006D7FA7">
        <w:lastRenderedPageBreak/>
        <w:t xml:space="preserve">more than </w:t>
      </w:r>
      <w:r w:rsidR="00C65146">
        <w:t>3 </w:t>
      </w:r>
      <w:r w:rsidR="00F17F80">
        <w:t>y</w:t>
      </w:r>
      <w:r w:rsidRPr="006D7FA7">
        <w:t xml:space="preserve">ears between subsequent refresher courses, but normal supervisory oversight and the existing requirement for supervisors to observe inspectors in the field </w:t>
      </w:r>
      <w:r w:rsidR="009D4653" w:rsidRPr="00397F4B">
        <w:rPr>
          <w:color w:val="000000" w:themeColor="text1"/>
        </w:rPr>
        <w:t xml:space="preserve">per </w:t>
      </w:r>
      <w:r w:rsidR="009D4653" w:rsidRPr="00452BEA">
        <w:t>IMC 0102</w:t>
      </w:r>
      <w:r w:rsidR="00D975C7">
        <w:t>,</w:t>
      </w:r>
      <w:r w:rsidR="009D4653" w:rsidRPr="00452BEA">
        <w:t xml:space="preserve"> “Oversight and Objectivity of Inspectors and Examiners at Reactor Facilities</w:t>
      </w:r>
      <w:r w:rsidR="008622A4">
        <w:t>,</w:t>
      </w:r>
      <w:r w:rsidR="008622A4" w:rsidRPr="00A81139">
        <w:rPr>
          <w:color w:val="C00000"/>
        </w:rPr>
        <w:t>”</w:t>
      </w:r>
      <w:r w:rsidR="009D4653" w:rsidRPr="00A81139">
        <w:rPr>
          <w:color w:val="C00000"/>
        </w:rPr>
        <w:t xml:space="preserve"> </w:t>
      </w:r>
      <w:r w:rsidR="00933D41">
        <w:t>should</w:t>
      </w:r>
      <w:r w:rsidRPr="006D7FA7">
        <w:t xml:space="preserve"> identify any instances when immediate refresher training </w:t>
      </w:r>
      <w:r w:rsidR="009D4653">
        <w:rPr>
          <w:color w:val="000000" w:themeColor="text1"/>
        </w:rPr>
        <w:t xml:space="preserve">or additional supervisory oversight </w:t>
      </w:r>
      <w:r w:rsidRPr="006D7FA7">
        <w:t>may be needed. Approval to extend an inspector</w:t>
      </w:r>
      <w:r w:rsidR="00795257">
        <w:t>’</w:t>
      </w:r>
      <w:r w:rsidRPr="006D7FA7">
        <w:t xml:space="preserve">s refresher training beyond the established calendar year due date must be approved as a deviation in accordance with </w:t>
      </w:r>
      <w:r w:rsidR="00D81219">
        <w:t xml:space="preserve">the </w:t>
      </w:r>
      <w:r w:rsidR="00A85642">
        <w:t>guidance below</w:t>
      </w:r>
      <w:r w:rsidR="005053CC">
        <w:t>.</w:t>
      </w:r>
      <w:r w:rsidRPr="006D7FA7">
        <w:t xml:space="preserve"> Refresher training requirements for the current requalification cycle are considered complete if the inspector completes training courses for another reactor technology.</w:t>
      </w:r>
    </w:p>
    <w:p w14:paraId="26C32B81" w14:textId="372B59C5" w:rsidR="00CC04C3" w:rsidRPr="006D7FA7" w:rsidRDefault="00CC04C3" w:rsidP="00961B6C">
      <w:pPr>
        <w:pStyle w:val="BodyText"/>
        <w:numPr>
          <w:ilvl w:val="0"/>
          <w:numId w:val="3"/>
        </w:numPr>
      </w:pPr>
      <w:bookmarkStart w:id="12" w:name="_Hlk22334886"/>
      <w:r w:rsidRPr="006D7FA7">
        <w:t xml:space="preserve">A fully qualified inspector, who does not maintain qualification due to reassignment (e.g., an inspector stops taking refresher training after moving to headquarters </w:t>
      </w:r>
      <w:r w:rsidR="009D4653">
        <w:rPr>
          <w:color w:val="000000" w:themeColor="text1"/>
        </w:rPr>
        <w:t xml:space="preserve">or transfers to a position that does not involve the inspection of reactor </w:t>
      </w:r>
      <w:r w:rsidR="00A13DF9">
        <w:rPr>
          <w:color w:val="000000" w:themeColor="text1"/>
        </w:rPr>
        <w:t>licensees</w:t>
      </w:r>
      <w:r w:rsidR="009D4653" w:rsidRPr="00006783">
        <w:rPr>
          <w:color w:val="000000" w:themeColor="text1"/>
        </w:rPr>
        <w:t>)</w:t>
      </w:r>
      <w:r w:rsidR="008622A4">
        <w:rPr>
          <w:color w:val="000000" w:themeColor="text1"/>
        </w:rPr>
        <w:t>,</w:t>
      </w:r>
      <w:r w:rsidR="009D4653">
        <w:rPr>
          <w:color w:val="000000" w:themeColor="text1"/>
        </w:rPr>
        <w:t xml:space="preserve"> </w:t>
      </w:r>
      <w:r w:rsidRPr="006D7FA7">
        <w:t>may participate as a member of a team inspection under the supervision of the team leader. However, this inspector must complete additional training before conducting independent inspection</w:t>
      </w:r>
      <w:r w:rsidR="00A06642">
        <w:t xml:space="preserve"> activities</w:t>
      </w:r>
      <w:r w:rsidRPr="006D7FA7">
        <w:t xml:space="preserve">. Specifically, the inspector must complete the refresher training stipulated for the applicable </w:t>
      </w:r>
      <w:r w:rsidR="009759C8">
        <w:t>inspector classification</w:t>
      </w:r>
      <w:r w:rsidRPr="006D7FA7">
        <w:t xml:space="preserve"> and any addition</w:t>
      </w:r>
      <w:r w:rsidR="00924CE9">
        <w:t>al</w:t>
      </w:r>
      <w:r w:rsidRPr="006D7FA7">
        <w:t xml:space="preserve"> training identified by the inspector’s supervisor or </w:t>
      </w:r>
      <w:r w:rsidR="00825CD4">
        <w:t>D</w:t>
      </w:r>
      <w:r w:rsidRPr="006D7FA7">
        <w:t xml:space="preserve">ivision </w:t>
      </w:r>
      <w:r w:rsidR="00825CD4">
        <w:t>D</w:t>
      </w:r>
      <w:r w:rsidRPr="006D7FA7">
        <w:t>irector</w:t>
      </w:r>
      <w:r w:rsidR="00B64A86">
        <w:t xml:space="preserve"> prior to conducting independent inspection activities.</w:t>
      </w:r>
      <w:bookmarkEnd w:id="12"/>
    </w:p>
    <w:p w14:paraId="57074B4E" w14:textId="13407A8F" w:rsidR="00DD7399" w:rsidRPr="006D7FA7" w:rsidRDefault="007B3C70" w:rsidP="00961B6C">
      <w:pPr>
        <w:pStyle w:val="BodyText"/>
        <w:numPr>
          <w:ilvl w:val="0"/>
          <w:numId w:val="3"/>
        </w:numPr>
      </w:pPr>
      <w:r w:rsidRPr="006D7FA7">
        <w:t xml:space="preserve">The periodic refresher training </w:t>
      </w:r>
      <w:r w:rsidR="00792E37" w:rsidRPr="006D7FA7">
        <w:t>requirements wer</w:t>
      </w:r>
      <w:r w:rsidRPr="006D7FA7">
        <w:t>e established to maintain inspector</w:t>
      </w:r>
      <w:r w:rsidR="00DC57D0" w:rsidRPr="006D7FA7">
        <w:t>’</w:t>
      </w:r>
      <w:r w:rsidRPr="006D7FA7">
        <w:t xml:space="preserve">s knowledge and proficiency. </w:t>
      </w:r>
      <w:r w:rsidR="00175127" w:rsidRPr="006D7FA7">
        <w:t>If an inspector does not complete all refresher training requirements, the supervisor must evaluate the inspector’s proficiency to conduct independent inspections. Any inspector deemed proficient, remains qualified to conduct independent inspections while the supervisor seeks a deviation. Any inspector who needs additional training must stop conducting independent inspections until the inspector receives an approved deviation and the supervisor is satisfied that remedial training has been effective.</w:t>
      </w:r>
    </w:p>
    <w:p w14:paraId="439854C3" w14:textId="097A27F2" w:rsidR="00601153" w:rsidRPr="006D7FA7" w:rsidRDefault="00601153" w:rsidP="00961B6C">
      <w:pPr>
        <w:pStyle w:val="BodyText"/>
        <w:numPr>
          <w:ilvl w:val="0"/>
          <w:numId w:val="3"/>
        </w:numPr>
      </w:pPr>
      <w:r w:rsidRPr="006D7FA7">
        <w:t xml:space="preserve">Qualified staff are expected to complete </w:t>
      </w:r>
      <w:r w:rsidR="00303665">
        <w:t xml:space="preserve">additional </w:t>
      </w:r>
      <w:r w:rsidRPr="006D7FA7">
        <w:t xml:space="preserve">refresher training </w:t>
      </w:r>
      <w:r w:rsidR="00303665">
        <w:t xml:space="preserve">if </w:t>
      </w:r>
      <w:r w:rsidRPr="006D7FA7">
        <w:t xml:space="preserve">determined by the applicable program office. This </w:t>
      </w:r>
      <w:r w:rsidR="009D4653">
        <w:rPr>
          <w:color w:val="000000" w:themeColor="text1"/>
        </w:rPr>
        <w:t xml:space="preserve">supplemental refresher </w:t>
      </w:r>
      <w:r w:rsidRPr="006D7FA7">
        <w:t xml:space="preserve">training </w:t>
      </w:r>
      <w:r w:rsidR="009D4653">
        <w:rPr>
          <w:color w:val="000000" w:themeColor="text1"/>
        </w:rPr>
        <w:t>generally is intended to address</w:t>
      </w:r>
      <w:r w:rsidR="009D4653" w:rsidRPr="006D7FA7">
        <w:t xml:space="preserve"> </w:t>
      </w:r>
      <w:r w:rsidRPr="006D7FA7">
        <w:t xml:space="preserve">areas where </w:t>
      </w:r>
      <w:r w:rsidR="009D4653">
        <w:rPr>
          <w:color w:val="000000" w:themeColor="text1"/>
        </w:rPr>
        <w:t>performance gaps in</w:t>
      </w:r>
      <w:r w:rsidR="009D4653" w:rsidRPr="006D7FA7">
        <w:t xml:space="preserve"> </w:t>
      </w:r>
      <w:r w:rsidRPr="006D7FA7">
        <w:t>overall program implementation ha</w:t>
      </w:r>
      <w:r w:rsidR="009D4653">
        <w:t>ve</w:t>
      </w:r>
      <w:r w:rsidRPr="006D7FA7">
        <w:t xml:space="preserve"> been identified.</w:t>
      </w:r>
    </w:p>
    <w:p w14:paraId="6B6BF1E2" w14:textId="2F27F93B" w:rsidR="00656D8A" w:rsidRPr="00382FB1" w:rsidRDefault="00656D8A" w:rsidP="00D3314E">
      <w:pPr>
        <w:pStyle w:val="Heading1"/>
      </w:pPr>
      <w:bookmarkStart w:id="13" w:name="OLE_LINK3"/>
      <w:bookmarkStart w:id="14" w:name="OLE_LINK4"/>
      <w:bookmarkStart w:id="15" w:name="_Toc125033586"/>
      <w:r w:rsidRPr="00382FB1">
        <w:t xml:space="preserve">Deviations from </w:t>
      </w:r>
      <w:r w:rsidR="00A0135E" w:rsidRPr="00382FB1">
        <w:t xml:space="preserve">Post Qualification and </w:t>
      </w:r>
      <w:r w:rsidRPr="00382FB1">
        <w:t>Refresher Training Requirements</w:t>
      </w:r>
      <w:bookmarkEnd w:id="13"/>
      <w:bookmarkEnd w:id="14"/>
      <w:bookmarkEnd w:id="15"/>
    </w:p>
    <w:p w14:paraId="4495C58D" w14:textId="2BAA8B67" w:rsidR="00A0135E" w:rsidRPr="006D7FA7" w:rsidRDefault="00A0135E" w:rsidP="00D3314E">
      <w:pPr>
        <w:pStyle w:val="BodyText"/>
        <w:rPr>
          <w:strike/>
        </w:rPr>
      </w:pPr>
      <w:r w:rsidRPr="00707F60">
        <w:t>Deviations</w:t>
      </w:r>
      <w:r w:rsidRPr="006D7FA7">
        <w:t xml:space="preserve"> are needed to extend post qualification and refresher training requirements past the due date. </w:t>
      </w:r>
      <w:r w:rsidR="00C33259" w:rsidRPr="006D7FA7">
        <w:t>Therefore, these deviations must identify the reasons why the required training cannot be completed on schedule</w:t>
      </w:r>
      <w:r w:rsidR="00C33259">
        <w:t xml:space="preserve">, </w:t>
      </w:r>
      <w:r w:rsidR="00C33259" w:rsidRPr="006D7FA7">
        <w:t>the bases for concluding that the individual has maintained inspector proficiency</w:t>
      </w:r>
      <w:r w:rsidR="00C33259">
        <w:t>,</w:t>
      </w:r>
      <w:r w:rsidR="00C33259" w:rsidRPr="006D7FA7">
        <w:t xml:space="preserve"> </w:t>
      </w:r>
      <w:r w:rsidR="00A1003F">
        <w:t xml:space="preserve">and </w:t>
      </w:r>
      <w:r w:rsidR="00C33259" w:rsidRPr="006D7FA7">
        <w:t>any needed compensatory measures</w:t>
      </w:r>
      <w:r w:rsidR="00A1003F">
        <w:t xml:space="preserve"> that need to be implemented </w:t>
      </w:r>
      <w:r w:rsidR="005F0210">
        <w:t>to compensate for the training deficiency.</w:t>
      </w:r>
    </w:p>
    <w:p w14:paraId="6B5B54D5" w14:textId="1979FB55" w:rsidR="00CA75E8" w:rsidRPr="006D7FA7" w:rsidRDefault="0077562A" w:rsidP="00D3314E">
      <w:pPr>
        <w:pStyle w:val="BodyText"/>
        <w:rPr>
          <w:strike/>
        </w:rPr>
      </w:pPr>
      <w:r w:rsidRPr="006D7FA7">
        <w:t xml:space="preserve">A </w:t>
      </w:r>
      <w:r w:rsidR="00B40919" w:rsidRPr="006D7FA7">
        <w:t>region</w:t>
      </w:r>
      <w:r w:rsidRPr="006D7FA7">
        <w:t>al</w:t>
      </w:r>
      <w:r w:rsidR="00B40919" w:rsidRPr="006D7FA7">
        <w:t xml:space="preserve"> division director can authorize deviations to extend the due date by up to </w:t>
      </w:r>
      <w:r w:rsidR="00C65146">
        <w:t>1 </w:t>
      </w:r>
      <w:r w:rsidR="00B32201">
        <w:t xml:space="preserve">year </w:t>
      </w:r>
      <w:r w:rsidR="00B40919" w:rsidRPr="006D7FA7">
        <w:t xml:space="preserve">without program office approval. </w:t>
      </w:r>
      <w:r w:rsidR="00797F33" w:rsidRPr="006D7FA7">
        <w:t>O</w:t>
      </w:r>
      <w:r w:rsidR="00656D8A" w:rsidRPr="006D7FA7">
        <w:t xml:space="preserve">nly the </w:t>
      </w:r>
      <w:r w:rsidR="009D4653">
        <w:t xml:space="preserve">responsible </w:t>
      </w:r>
      <w:r w:rsidR="00656D8A" w:rsidRPr="006D7FA7">
        <w:t xml:space="preserve">program office can authorize deviations </w:t>
      </w:r>
      <w:r w:rsidR="00B40919" w:rsidRPr="006D7FA7">
        <w:t xml:space="preserve">that extend </w:t>
      </w:r>
      <w:r w:rsidR="00A0135E" w:rsidRPr="006D7FA7">
        <w:t xml:space="preserve">a </w:t>
      </w:r>
      <w:r w:rsidR="00B40919" w:rsidRPr="006D7FA7">
        <w:t xml:space="preserve">due date beyond </w:t>
      </w:r>
      <w:r w:rsidR="00C65146">
        <w:t>1 </w:t>
      </w:r>
      <w:r w:rsidR="00B32201">
        <w:t xml:space="preserve">year </w:t>
      </w:r>
      <w:r w:rsidR="00656D8A" w:rsidRPr="006D7FA7">
        <w:t>from the requirements</w:t>
      </w:r>
      <w:r w:rsidR="00A0135E" w:rsidRPr="006D7FA7">
        <w:t xml:space="preserve"> listed</w:t>
      </w:r>
      <w:r w:rsidR="00656D8A" w:rsidRPr="006D7FA7">
        <w:t xml:space="preserve"> in IMC 1245.</w:t>
      </w:r>
    </w:p>
    <w:p w14:paraId="43FA246D" w14:textId="4EF414A4" w:rsidR="0001613B" w:rsidRPr="00A157FA" w:rsidRDefault="00D57460" w:rsidP="00D3314E">
      <w:pPr>
        <w:pStyle w:val="BodyText"/>
        <w:rPr>
          <w:color w:val="000000" w:themeColor="text1"/>
        </w:rPr>
      </w:pPr>
      <w:r>
        <w:t>D</w:t>
      </w:r>
      <w:r w:rsidR="00656D8A" w:rsidRPr="006D7FA7">
        <w:t xml:space="preserve">eviation requests </w:t>
      </w:r>
      <w:r w:rsidR="0001613B" w:rsidRPr="006D7FA7">
        <w:t>can be made via e</w:t>
      </w:r>
      <w:r w:rsidR="000033C2">
        <w:t>mail</w:t>
      </w:r>
      <w:r w:rsidR="0001613B" w:rsidRPr="006D7FA7">
        <w:t xml:space="preserve"> or memorandum</w:t>
      </w:r>
      <w:r w:rsidR="0001613B" w:rsidRPr="006D7FA7" w:rsidDel="0001613B">
        <w:t xml:space="preserve"> </w:t>
      </w:r>
      <w:r w:rsidR="008D019F">
        <w:t xml:space="preserve">and </w:t>
      </w:r>
      <w:r w:rsidR="0001613B">
        <w:t>should</w:t>
      </w:r>
      <w:r w:rsidR="0001613B" w:rsidRPr="006D7FA7">
        <w:t xml:space="preserve"> </w:t>
      </w:r>
      <w:r w:rsidR="00656D8A" w:rsidRPr="006D7FA7">
        <w:t>be submitted by the immediate supervisor of the qualifying individual to the</w:t>
      </w:r>
      <w:r w:rsidR="0001613B">
        <w:t xml:space="preserve"> regional division director or to the</w:t>
      </w:r>
      <w:r w:rsidR="00656D8A" w:rsidRPr="006D7FA7">
        <w:t xml:space="preserve"> Chief, </w:t>
      </w:r>
      <w:r w:rsidR="00727B6F" w:rsidRPr="00A157FA">
        <w:rPr>
          <w:color w:val="000000" w:themeColor="text1"/>
        </w:rPr>
        <w:t>Reactor Assessment Branch (IRAB)</w:t>
      </w:r>
      <w:r w:rsidR="00477D7E" w:rsidRPr="00A157FA">
        <w:rPr>
          <w:color w:val="000000" w:themeColor="text1"/>
        </w:rPr>
        <w:t xml:space="preserve">, </w:t>
      </w:r>
      <w:r w:rsidR="00C52D2D">
        <w:t xml:space="preserve">in DRO </w:t>
      </w:r>
      <w:r w:rsidR="0001613B">
        <w:t>as applicable.</w:t>
      </w:r>
    </w:p>
    <w:p w14:paraId="52F08A47" w14:textId="10081098" w:rsidR="00756872" w:rsidRPr="00A157FA" w:rsidRDefault="00756872" w:rsidP="00D3314E">
      <w:pPr>
        <w:pStyle w:val="Heading1"/>
        <w:rPr>
          <w:color w:val="000000" w:themeColor="text1"/>
        </w:rPr>
      </w:pPr>
      <w:bookmarkStart w:id="16" w:name="_Toc125033587"/>
      <w:r w:rsidRPr="00A157FA">
        <w:rPr>
          <w:color w:val="000000" w:themeColor="text1"/>
        </w:rPr>
        <w:t xml:space="preserve">Special Instructions Regarding COVID Related </w:t>
      </w:r>
      <w:r w:rsidR="00692852">
        <w:rPr>
          <w:color w:val="000000" w:themeColor="text1"/>
        </w:rPr>
        <w:t xml:space="preserve">Refresher </w:t>
      </w:r>
      <w:r w:rsidRPr="00A157FA">
        <w:rPr>
          <w:color w:val="000000" w:themeColor="text1"/>
        </w:rPr>
        <w:t>Training Deferrals</w:t>
      </w:r>
      <w:bookmarkEnd w:id="16"/>
    </w:p>
    <w:p w14:paraId="1B0DCF1C" w14:textId="0680AD21" w:rsidR="00756872" w:rsidRPr="00E40830" w:rsidRDefault="00756872" w:rsidP="00D3314E">
      <w:pPr>
        <w:pStyle w:val="BodyText"/>
        <w:rPr>
          <w:color w:val="C00000"/>
        </w:rPr>
      </w:pPr>
      <w:r w:rsidRPr="72C572E6">
        <w:rPr>
          <w:color w:val="000000" w:themeColor="text1"/>
        </w:rPr>
        <w:t xml:space="preserve">Because of the COVID-19 public health emergency (PHE), </w:t>
      </w:r>
      <w:ins w:id="17" w:author="Kenneth Kolaczyk" w:date="2022-11-21T09:23:00Z">
        <w:r w:rsidR="00D541D7">
          <w:rPr>
            <w:color w:val="000000" w:themeColor="text1"/>
          </w:rPr>
          <w:t xml:space="preserve">several </w:t>
        </w:r>
      </w:ins>
      <w:r w:rsidRPr="72C572E6">
        <w:rPr>
          <w:color w:val="000000" w:themeColor="text1"/>
        </w:rPr>
        <w:t>refresher training courses sponsored by the NRC T</w:t>
      </w:r>
      <w:r w:rsidR="00CB35D8" w:rsidRPr="72C572E6">
        <w:rPr>
          <w:color w:val="000000" w:themeColor="text1"/>
        </w:rPr>
        <w:t>TC</w:t>
      </w:r>
      <w:r w:rsidRPr="72C572E6">
        <w:rPr>
          <w:color w:val="000000" w:themeColor="text1"/>
        </w:rPr>
        <w:t xml:space="preserve">, such as simulator refresher training, </w:t>
      </w:r>
      <w:r w:rsidR="005D3254" w:rsidRPr="72C572E6">
        <w:rPr>
          <w:color w:val="000000" w:themeColor="text1"/>
        </w:rPr>
        <w:t xml:space="preserve">were </w:t>
      </w:r>
      <w:r w:rsidRPr="72C572E6">
        <w:rPr>
          <w:color w:val="000000" w:themeColor="text1"/>
        </w:rPr>
        <w:t xml:space="preserve">canceled in calendar </w:t>
      </w:r>
      <w:r w:rsidRPr="72C572E6">
        <w:rPr>
          <w:color w:val="000000" w:themeColor="text1"/>
        </w:rPr>
        <w:lastRenderedPageBreak/>
        <w:t>years 2020 and 2021. </w:t>
      </w:r>
      <w:r w:rsidR="003B3BD1" w:rsidRPr="72C572E6">
        <w:rPr>
          <w:color w:val="000000" w:themeColor="text1"/>
        </w:rPr>
        <w:t xml:space="preserve">The </w:t>
      </w:r>
      <w:r w:rsidR="00AD5DAD" w:rsidRPr="72C572E6">
        <w:rPr>
          <w:color w:val="000000" w:themeColor="text1"/>
        </w:rPr>
        <w:t>course cancel</w:t>
      </w:r>
      <w:r w:rsidR="00432F33" w:rsidRPr="72C572E6">
        <w:rPr>
          <w:color w:val="000000" w:themeColor="text1"/>
        </w:rPr>
        <w:t>lations</w:t>
      </w:r>
      <w:r w:rsidR="00AD5DAD" w:rsidRPr="72C572E6">
        <w:rPr>
          <w:color w:val="000000" w:themeColor="text1"/>
        </w:rPr>
        <w:t xml:space="preserve"> </w:t>
      </w:r>
      <w:r w:rsidR="008B3835" w:rsidRPr="72C572E6">
        <w:rPr>
          <w:color w:val="000000" w:themeColor="text1"/>
        </w:rPr>
        <w:t>may</w:t>
      </w:r>
      <w:ins w:id="18" w:author="Madeleine Arel" w:date="2023-01-19T14:04:00Z">
        <w:r w:rsidR="001C3312" w:rsidRPr="00E8503C">
          <w:rPr>
            <w:color w:val="000000" w:themeColor="text1"/>
          </w:rPr>
          <w:t xml:space="preserve"> have</w:t>
        </w:r>
      </w:ins>
      <w:r w:rsidR="00B60FC2" w:rsidRPr="00E8503C">
        <w:rPr>
          <w:color w:val="000000" w:themeColor="text1"/>
        </w:rPr>
        <w:t xml:space="preserve"> </w:t>
      </w:r>
      <w:r w:rsidR="00127453" w:rsidRPr="72C572E6">
        <w:rPr>
          <w:color w:val="000000" w:themeColor="text1"/>
        </w:rPr>
        <w:t>i</w:t>
      </w:r>
      <w:r w:rsidRPr="72C572E6">
        <w:rPr>
          <w:color w:val="000000" w:themeColor="text1"/>
        </w:rPr>
        <w:t>mpact</w:t>
      </w:r>
      <w:ins w:id="19" w:author="Madeleine Arel" w:date="2023-01-19T14:04:00Z">
        <w:r w:rsidR="001C3312" w:rsidRPr="00E8503C">
          <w:rPr>
            <w:color w:val="000000" w:themeColor="text1"/>
          </w:rPr>
          <w:t>ed</w:t>
        </w:r>
      </w:ins>
      <w:r w:rsidR="00416EA2" w:rsidRPr="72C572E6">
        <w:rPr>
          <w:color w:val="000000" w:themeColor="text1"/>
        </w:rPr>
        <w:t xml:space="preserve"> training cycles i</w:t>
      </w:r>
      <w:r w:rsidR="00127453" w:rsidRPr="72C572E6">
        <w:rPr>
          <w:color w:val="000000" w:themeColor="text1"/>
        </w:rPr>
        <w:t>nto</w:t>
      </w:r>
      <w:r w:rsidRPr="72C572E6">
        <w:rPr>
          <w:color w:val="000000" w:themeColor="text1"/>
        </w:rPr>
        <w:t xml:space="preserve"> CY</w:t>
      </w:r>
      <w:r w:rsidR="005F7B5D">
        <w:rPr>
          <w:color w:val="000000" w:themeColor="text1"/>
        </w:rPr>
        <w:t> </w:t>
      </w:r>
      <w:r w:rsidRPr="72C572E6">
        <w:rPr>
          <w:color w:val="000000" w:themeColor="text1"/>
        </w:rPr>
        <w:t>20</w:t>
      </w:r>
      <w:r w:rsidR="00BF7490" w:rsidRPr="72C572E6">
        <w:rPr>
          <w:color w:val="000000" w:themeColor="text1"/>
        </w:rPr>
        <w:t>23</w:t>
      </w:r>
      <w:r w:rsidRPr="72C572E6">
        <w:rPr>
          <w:color w:val="000000" w:themeColor="text1"/>
        </w:rPr>
        <w:t xml:space="preserve"> for </w:t>
      </w:r>
      <w:r w:rsidR="00814F51" w:rsidRPr="72C572E6">
        <w:rPr>
          <w:color w:val="000000" w:themeColor="text1"/>
        </w:rPr>
        <w:t xml:space="preserve">certain </w:t>
      </w:r>
      <w:r w:rsidRPr="72C572E6">
        <w:rPr>
          <w:color w:val="000000" w:themeColor="text1"/>
        </w:rPr>
        <w:t>individuals. Because of the unique situation regarding the COVID-19 PHE, DRO authorized a one</w:t>
      </w:r>
      <w:r w:rsidR="000033C2" w:rsidRPr="72C572E6">
        <w:rPr>
          <w:color w:val="000000" w:themeColor="text1"/>
        </w:rPr>
        <w:t>time</w:t>
      </w:r>
      <w:r w:rsidRPr="72C572E6">
        <w:rPr>
          <w:color w:val="000000" w:themeColor="text1"/>
        </w:rPr>
        <w:t xml:space="preserve"> deviation from the applicable refresher training requirements outlined in this IMC for impacted inspectors and examiners. </w:t>
      </w:r>
      <w:r w:rsidR="008037DB" w:rsidRPr="72C572E6">
        <w:rPr>
          <w:color w:val="000000" w:themeColor="text1"/>
        </w:rPr>
        <w:t xml:space="preserve">Affected </w:t>
      </w:r>
      <w:r w:rsidR="008037DB" w:rsidRPr="00D541D7">
        <w:rPr>
          <w:color w:val="000000" w:themeColor="text1"/>
        </w:rPr>
        <w:t>i</w:t>
      </w:r>
      <w:r w:rsidR="00442078" w:rsidRPr="00D541D7">
        <w:rPr>
          <w:color w:val="000000" w:themeColor="text1"/>
        </w:rPr>
        <w:t>ns</w:t>
      </w:r>
      <w:r w:rsidR="00442078" w:rsidRPr="72C572E6">
        <w:rPr>
          <w:color w:val="000000" w:themeColor="text1"/>
        </w:rPr>
        <w:t>pectors</w:t>
      </w:r>
      <w:r w:rsidR="00E241D7">
        <w:rPr>
          <w:color w:val="000000" w:themeColor="text1"/>
        </w:rPr>
        <w:t xml:space="preserve"> </w:t>
      </w:r>
      <w:ins w:id="20" w:author="Madeleine Arel" w:date="2023-01-19T14:04:00Z">
        <w:r w:rsidR="00E8503C" w:rsidRPr="00E8503C">
          <w:rPr>
            <w:color w:val="000000" w:themeColor="text1"/>
          </w:rPr>
          <w:t>and</w:t>
        </w:r>
        <w:r w:rsidR="00E8503C" w:rsidRPr="72C572E6">
          <w:rPr>
            <w:color w:val="000000" w:themeColor="text1"/>
          </w:rPr>
          <w:t xml:space="preserve"> </w:t>
        </w:r>
      </w:ins>
      <w:r w:rsidR="006D329E" w:rsidRPr="72C572E6">
        <w:rPr>
          <w:color w:val="000000" w:themeColor="text1"/>
        </w:rPr>
        <w:t xml:space="preserve">examiners </w:t>
      </w:r>
      <w:r w:rsidR="00B60FC2" w:rsidRPr="00F8667D">
        <w:rPr>
          <w:color w:val="C00000"/>
        </w:rPr>
        <w:t>should</w:t>
      </w:r>
      <w:r w:rsidR="003A1FB9" w:rsidRPr="00F8667D">
        <w:rPr>
          <w:color w:val="C00000"/>
        </w:rPr>
        <w:t xml:space="preserve"> </w:t>
      </w:r>
      <w:r w:rsidR="003A1FB9" w:rsidRPr="72C572E6">
        <w:rPr>
          <w:color w:val="000000" w:themeColor="text1"/>
        </w:rPr>
        <w:t xml:space="preserve">complete </w:t>
      </w:r>
      <w:r w:rsidR="00F770D2" w:rsidRPr="72C572E6">
        <w:rPr>
          <w:color w:val="000000" w:themeColor="text1"/>
        </w:rPr>
        <w:t xml:space="preserve">missed </w:t>
      </w:r>
      <w:r w:rsidR="009F5142" w:rsidRPr="72C572E6">
        <w:rPr>
          <w:color w:val="000000" w:themeColor="text1"/>
        </w:rPr>
        <w:t xml:space="preserve">in-person </w:t>
      </w:r>
      <w:r w:rsidR="00227043" w:rsidRPr="72C572E6">
        <w:rPr>
          <w:color w:val="000000" w:themeColor="text1"/>
        </w:rPr>
        <w:t xml:space="preserve">refresher training </w:t>
      </w:r>
      <w:r w:rsidR="00E631D3" w:rsidRPr="72C572E6">
        <w:rPr>
          <w:color w:val="000000" w:themeColor="text1"/>
        </w:rPr>
        <w:t>a</w:t>
      </w:r>
      <w:r w:rsidR="00F770D2" w:rsidRPr="72C572E6">
        <w:rPr>
          <w:color w:val="000000" w:themeColor="text1"/>
        </w:rPr>
        <w:t>t the earliest opportunity</w:t>
      </w:r>
      <w:r w:rsidR="00B60FC2">
        <w:rPr>
          <w:color w:val="000000" w:themeColor="text1"/>
        </w:rPr>
        <w:t>.</w:t>
      </w:r>
      <w:r w:rsidR="00765F82" w:rsidRPr="72C572E6">
        <w:rPr>
          <w:color w:val="000000" w:themeColor="text1"/>
        </w:rPr>
        <w:t xml:space="preserve"> </w:t>
      </w:r>
      <w:r w:rsidRPr="72C572E6">
        <w:rPr>
          <w:color w:val="000000" w:themeColor="text1"/>
        </w:rPr>
        <w:t>Th</w:t>
      </w:r>
      <w:r w:rsidR="00A104DD" w:rsidRPr="72C572E6">
        <w:rPr>
          <w:color w:val="000000" w:themeColor="text1"/>
        </w:rPr>
        <w:t>is</w:t>
      </w:r>
      <w:r w:rsidRPr="72C572E6">
        <w:rPr>
          <w:color w:val="000000" w:themeColor="text1"/>
        </w:rPr>
        <w:t xml:space="preserve"> deviation </w:t>
      </w:r>
      <w:r w:rsidR="00B60FC2" w:rsidRPr="00E40830">
        <w:rPr>
          <w:color w:val="C00000"/>
        </w:rPr>
        <w:t>will end at the end of CY 2023</w:t>
      </w:r>
      <w:ins w:id="21" w:author="Kenneth Kolaczyk" w:date="2023-01-17T10:39:00Z">
        <w:r w:rsidR="00B15BB6">
          <w:rPr>
            <w:color w:val="C00000"/>
          </w:rPr>
          <w:t>,</w:t>
        </w:r>
      </w:ins>
      <w:r w:rsidR="006A5631" w:rsidRPr="00E40830">
        <w:rPr>
          <w:color w:val="C00000"/>
        </w:rPr>
        <w:t xml:space="preserve"> and</w:t>
      </w:r>
      <w:r w:rsidR="00B60FC2" w:rsidRPr="00E40830">
        <w:rPr>
          <w:color w:val="C00000"/>
        </w:rPr>
        <w:t xml:space="preserve"> </w:t>
      </w:r>
      <w:r w:rsidR="008334A3" w:rsidRPr="00E40830">
        <w:rPr>
          <w:color w:val="C00000"/>
        </w:rPr>
        <w:t>a</w:t>
      </w:r>
      <w:r w:rsidR="00B60FC2" w:rsidRPr="00E40830">
        <w:rPr>
          <w:color w:val="C00000"/>
        </w:rPr>
        <w:t>ll refresher training requirements will be in full effect in CY</w:t>
      </w:r>
      <w:ins w:id="22" w:author="Madeleine Arel" w:date="2023-01-19T14:04:00Z">
        <w:r w:rsidR="007A7352">
          <w:rPr>
            <w:color w:val="C00000"/>
          </w:rPr>
          <w:t> </w:t>
        </w:r>
      </w:ins>
      <w:r w:rsidR="00B60FC2" w:rsidRPr="00E40830">
        <w:rPr>
          <w:color w:val="C00000"/>
        </w:rPr>
        <w:t>2024.</w:t>
      </w:r>
    </w:p>
    <w:p w14:paraId="22B59E76" w14:textId="43CCED72" w:rsidR="00656D8A" w:rsidRPr="00382FB1" w:rsidRDefault="00DC57D0" w:rsidP="00D3314E">
      <w:pPr>
        <w:pStyle w:val="Heading1"/>
      </w:pPr>
      <w:bookmarkStart w:id="23" w:name="_Toc125033588"/>
      <w:r w:rsidRPr="00382FB1">
        <w:t>Post-</w:t>
      </w:r>
      <w:r w:rsidR="008622A4">
        <w:t>Q</w:t>
      </w:r>
      <w:r w:rsidRPr="00382FB1">
        <w:t xml:space="preserve">ualification </w:t>
      </w:r>
      <w:r w:rsidR="00656D8A" w:rsidRPr="00382FB1">
        <w:t>and Refresher Training Requirements</w:t>
      </w:r>
      <w:bookmarkEnd w:id="23"/>
    </w:p>
    <w:p w14:paraId="34471798" w14:textId="59A6FE0E" w:rsidR="00656D8A" w:rsidRPr="00C61BE3" w:rsidRDefault="00656D8A" w:rsidP="00C61BE3">
      <w:pPr>
        <w:pStyle w:val="Heading2"/>
      </w:pPr>
      <w:bookmarkStart w:id="24" w:name="_Toc125033589"/>
      <w:bookmarkStart w:id="25" w:name="OLE_LINK1"/>
      <w:bookmarkStart w:id="26" w:name="OLE_LINK2"/>
      <w:r w:rsidRPr="00C61BE3">
        <w:t>Appendix C1, Reactor Operations Inspector</w:t>
      </w:r>
      <w:bookmarkEnd w:id="24"/>
    </w:p>
    <w:p w14:paraId="419AA587" w14:textId="40CC7B70" w:rsidR="00537315" w:rsidRDefault="0051694A" w:rsidP="00961B6C">
      <w:pPr>
        <w:pStyle w:val="BodyText"/>
        <w:numPr>
          <w:ilvl w:val="0"/>
          <w:numId w:val="4"/>
        </w:numPr>
      </w:pPr>
      <w:r w:rsidRPr="00EF720E">
        <w:t>Post-qualification requirements:</w:t>
      </w:r>
    </w:p>
    <w:p w14:paraId="6E5723C9" w14:textId="001A9BC5" w:rsidR="00656D8A" w:rsidRPr="006D7FA7" w:rsidRDefault="00537315" w:rsidP="00C61BE3">
      <w:pPr>
        <w:pStyle w:val="BodyText2"/>
      </w:pPr>
      <w:r>
        <w:t>Fo</w:t>
      </w:r>
      <w:r w:rsidR="00EF720E" w:rsidRPr="00EF720E">
        <w:t xml:space="preserve">r inspectors </w:t>
      </w:r>
      <w:r w:rsidR="009D4653">
        <w:t xml:space="preserve">who are </w:t>
      </w:r>
      <w:r w:rsidR="00EF720E" w:rsidRPr="00EF720E">
        <w:t>fully qualified after the effective date of these courses, attendance at these courses is a post-qualification requirement to be completed prior to the end of the third calendar year after</w:t>
      </w:r>
      <w:r w:rsidR="00EF720E">
        <w:t xml:space="preserve"> achieving full qualification</w:t>
      </w:r>
      <w:r w:rsidR="009D4653">
        <w:t xml:space="preserve">. </w:t>
      </w:r>
      <w:r w:rsidR="009D4653" w:rsidRPr="00EF720E">
        <w:t>For example, if full qualification was completed in May 20</w:t>
      </w:r>
      <w:r w:rsidR="00C53AC9">
        <w:t>20</w:t>
      </w:r>
      <w:r w:rsidR="009D4653" w:rsidRPr="00EF720E">
        <w:t>, the post qualification training is required to be completed before the end of 20</w:t>
      </w:r>
      <w:r w:rsidR="009D4653">
        <w:t>2</w:t>
      </w:r>
      <w:r w:rsidR="00C53AC9">
        <w:t>3</w:t>
      </w:r>
      <w:r w:rsidR="00656D8A" w:rsidRPr="006D7FA7">
        <w:t>:</w:t>
      </w:r>
    </w:p>
    <w:p w14:paraId="7539336A" w14:textId="5A772B0A" w:rsidR="00656D8A" w:rsidRPr="006D7FA7" w:rsidRDefault="00656D8A" w:rsidP="000154D2">
      <w:pPr>
        <w:pStyle w:val="ListBullet2"/>
      </w:pPr>
      <w:r w:rsidRPr="006D7FA7">
        <w:t>Root Cause Report Evaluation (G-204) (effective date January 10, 2008)</w:t>
      </w:r>
    </w:p>
    <w:p w14:paraId="0C8F01CD" w14:textId="46DA9413" w:rsidR="00656D8A" w:rsidRDefault="00656D8A" w:rsidP="000154D2">
      <w:pPr>
        <w:pStyle w:val="ListBullet2"/>
      </w:pPr>
      <w:r w:rsidRPr="006D7FA7">
        <w:t xml:space="preserve">Probabilistic Risk Assessment </w:t>
      </w:r>
      <w:r w:rsidR="000D2040">
        <w:t>Technology</w:t>
      </w:r>
      <w:r w:rsidRPr="006D7FA7">
        <w:t xml:space="preserve"> and Regulatory Perspectives (P-111) (effective date September 2, 2005)</w:t>
      </w:r>
    </w:p>
    <w:p w14:paraId="59BAACE6" w14:textId="5DE9E697" w:rsidR="00656D8A" w:rsidRPr="006D7FA7" w:rsidRDefault="0001613B" w:rsidP="000154D2">
      <w:pPr>
        <w:pStyle w:val="ListBullet2"/>
        <w:rPr>
          <w:i/>
          <w:iCs/>
        </w:rPr>
      </w:pPr>
      <w:r>
        <w:t>Reactor</w:t>
      </w:r>
      <w:r w:rsidR="00A852B5">
        <w:t xml:space="preserve"> </w:t>
      </w:r>
      <w:r>
        <w:t xml:space="preserve">specific series </w:t>
      </w:r>
      <w:r w:rsidR="00656D8A" w:rsidRPr="00214BF2">
        <w:rPr>
          <w:iCs/>
        </w:rPr>
        <w:t>training course</w:t>
      </w:r>
    </w:p>
    <w:p w14:paraId="6987D4E2" w14:textId="07A27E1D" w:rsidR="00656D8A" w:rsidRPr="00AA128A" w:rsidRDefault="00656D8A" w:rsidP="007568CA">
      <w:pPr>
        <w:pStyle w:val="BodyText4"/>
      </w:pPr>
      <w:r w:rsidRPr="008025FF">
        <w:rPr>
          <w:rStyle w:val="Commitment"/>
        </w:rPr>
        <w:t xml:space="preserve">Operations inspectors must complete </w:t>
      </w:r>
      <w:r w:rsidR="0001613B" w:rsidRPr="008025FF">
        <w:rPr>
          <w:rStyle w:val="Commitment"/>
        </w:rPr>
        <w:t xml:space="preserve">the reactor specific series </w:t>
      </w:r>
      <w:r w:rsidRPr="008025FF">
        <w:rPr>
          <w:rStyle w:val="Commitment"/>
        </w:rPr>
        <w:t xml:space="preserve">training for their assigned site. If reassigned to a new site after initial qualification, the inspector must complete the </w:t>
      </w:r>
      <w:r w:rsidR="0001613B" w:rsidRPr="008025FF">
        <w:rPr>
          <w:rStyle w:val="Commitment"/>
        </w:rPr>
        <w:t>reactor specific series</w:t>
      </w:r>
      <w:r w:rsidRPr="008025FF">
        <w:rPr>
          <w:rStyle w:val="Commitment"/>
        </w:rPr>
        <w:t xml:space="preserve"> training for the new assignment. This training should be completed as soon as feasible after reassignment and must be completed within </w:t>
      </w:r>
      <w:r w:rsidR="008E7196" w:rsidRPr="008025FF">
        <w:rPr>
          <w:rStyle w:val="Commitment"/>
        </w:rPr>
        <w:t>24 months</w:t>
      </w:r>
      <w:r w:rsidRPr="008025FF">
        <w:rPr>
          <w:rStyle w:val="Commitment"/>
        </w:rPr>
        <w:t xml:space="preserve"> of assignment to a new site.</w:t>
      </w:r>
      <w:r w:rsidRPr="006D7FA7">
        <w:t xml:space="preserve"> </w:t>
      </w:r>
      <w:r w:rsidRPr="000772B6">
        <w:t>[C-2]</w:t>
      </w:r>
    </w:p>
    <w:p w14:paraId="3EF4BF3E" w14:textId="28BAF1F4" w:rsidR="00656D8A" w:rsidRPr="00AA128A" w:rsidRDefault="00656D8A" w:rsidP="00961B6C">
      <w:pPr>
        <w:pStyle w:val="BodyText"/>
        <w:numPr>
          <w:ilvl w:val="0"/>
          <w:numId w:val="4"/>
        </w:numPr>
      </w:pPr>
      <w:r w:rsidRPr="006D7FA7">
        <w:rPr>
          <w:bCs/>
        </w:rPr>
        <w:t>Refresher training requirements:</w:t>
      </w:r>
    </w:p>
    <w:p w14:paraId="6826889F" w14:textId="0ACAF4AF" w:rsidR="00DC5DEA" w:rsidRPr="00872394" w:rsidRDefault="00656D8A" w:rsidP="000154D2">
      <w:pPr>
        <w:pStyle w:val="ListBullet2"/>
        <w:rPr>
          <w:color w:val="000000" w:themeColor="text1"/>
        </w:rPr>
      </w:pPr>
      <w:r w:rsidRPr="006D7FA7">
        <w:t>Technology review (</w:t>
      </w:r>
      <w:r w:rsidR="00E62494" w:rsidRPr="006D7FA7">
        <w:t>i.e.,</w:t>
      </w:r>
      <w:r w:rsidRPr="006D7FA7">
        <w:t> 904 B/P, R-905P,</w:t>
      </w:r>
      <w:r w:rsidR="00F414DC" w:rsidRPr="006D7FA7">
        <w:t xml:space="preserve"> </w:t>
      </w:r>
      <w:r w:rsidRPr="006D7FA7">
        <w:t>R-906P</w:t>
      </w:r>
      <w:r w:rsidR="008D005D">
        <w:t xml:space="preserve"> or R-907</w:t>
      </w:r>
      <w:r w:rsidR="008F6A8A">
        <w:t>P</w:t>
      </w:r>
      <w:r w:rsidRPr="006D7FA7">
        <w:t>) and simulator refresher (i.e., R-704 B/P, R-705P, R-706P</w:t>
      </w:r>
      <w:r w:rsidR="008F6A8A">
        <w:t xml:space="preserve"> or R-707P</w:t>
      </w:r>
      <w:r w:rsidRPr="006D7FA7">
        <w:t xml:space="preserve">) are both required every </w:t>
      </w:r>
      <w:r w:rsidR="00C65146">
        <w:t>3</w:t>
      </w:r>
      <w:r w:rsidR="00816E4B">
        <w:t>-</w:t>
      </w:r>
      <w:r w:rsidR="00C77D2F">
        <w:t xml:space="preserve">year </w:t>
      </w:r>
      <w:r w:rsidR="00A23C8F">
        <w:t>training</w:t>
      </w:r>
      <w:r w:rsidR="00B5445A">
        <w:t xml:space="preserve"> cycle</w:t>
      </w:r>
      <w:r w:rsidRPr="006D7FA7">
        <w:t>.</w:t>
      </w:r>
      <w:r w:rsidR="007B1971" w:rsidRPr="007B1971">
        <w:t xml:space="preserve"> </w:t>
      </w:r>
      <w:r w:rsidR="007B1971" w:rsidRPr="006D7FA7">
        <w:t>When taking the refresher courses, it is also recommended that the simulator and technology review courses be scheduled as close together as possible.</w:t>
      </w:r>
    </w:p>
    <w:p w14:paraId="12BC8C6A" w14:textId="6CEAA945" w:rsidR="00DC5DEA" w:rsidRDefault="008622A4" w:rsidP="000154D2">
      <w:pPr>
        <w:pStyle w:val="ListBullet2"/>
      </w:pPr>
      <w:r w:rsidRPr="00872394">
        <w:t xml:space="preserve">Complete a site access refresher training course once every </w:t>
      </w:r>
      <w:r w:rsidR="00C65146">
        <w:t>5</w:t>
      </w:r>
      <w:r w:rsidRPr="00872394">
        <w:t xml:space="preserve"> years at a licensee facility or by completing course H-101S in TMS.</w:t>
      </w:r>
    </w:p>
    <w:p w14:paraId="4FAA16A3" w14:textId="1F67C517" w:rsidR="00DC5DEA" w:rsidRPr="006D7FA7" w:rsidRDefault="00DC5DEA" w:rsidP="00A75AC8">
      <w:pPr>
        <w:pStyle w:val="BodyText2"/>
      </w:pPr>
      <w:bookmarkStart w:id="27" w:name="_Hlk22336604"/>
      <w:r w:rsidRPr="006D7FA7">
        <w:t xml:space="preserve">If you are qualified to inspect more than one reactor type, you must complete either the </w:t>
      </w:r>
      <w:r w:rsidR="002A4BEB">
        <w:t>BWR</w:t>
      </w:r>
      <w:r w:rsidRPr="006D7FA7">
        <w:t xml:space="preserve"> or pressurized</w:t>
      </w:r>
      <w:r w:rsidR="00C71FE7">
        <w:t xml:space="preserve"> </w:t>
      </w:r>
      <w:r w:rsidRPr="006D7FA7">
        <w:t>water reactor (PWR) refresher training every</w:t>
      </w:r>
      <w:r>
        <w:t xml:space="preserve"> </w:t>
      </w:r>
      <w:r w:rsidR="00C65146">
        <w:t>3</w:t>
      </w:r>
      <w:r>
        <w:t>-year training cycle</w:t>
      </w:r>
      <w:bookmarkEnd w:id="27"/>
      <w:r>
        <w:t xml:space="preserve">, reflective of the assigned sites. For example, a </w:t>
      </w:r>
      <w:ins w:id="28" w:author="Kenneth Kolaczyk" w:date="2023-01-17T08:12:00Z">
        <w:r w:rsidR="0034440A">
          <w:t>region based</w:t>
        </w:r>
      </w:ins>
      <w:r>
        <w:t xml:space="preserve"> C1 inspector qualified in more than one type and assigned to a branch with BWR and PWR sites, should alternate between technologies. A senior resident inspector stationed at a BWR but qualified in more than one type should only take the BWR refresher series.</w:t>
      </w:r>
    </w:p>
    <w:p w14:paraId="140FD502" w14:textId="7187974D" w:rsidR="0011002E" w:rsidRDefault="00A85573" w:rsidP="00C61BE3">
      <w:pPr>
        <w:pStyle w:val="BodyText2"/>
      </w:pPr>
      <w:r w:rsidRPr="00A157FA">
        <w:t xml:space="preserve">With the permission of their </w:t>
      </w:r>
      <w:r w:rsidR="00891A9A">
        <w:t>branch chief</w:t>
      </w:r>
      <w:r w:rsidRPr="00A157FA">
        <w:t xml:space="preserve"> or </w:t>
      </w:r>
      <w:r w:rsidR="00891A9A">
        <w:t>d</w:t>
      </w:r>
      <w:r w:rsidRPr="00A157FA">
        <w:t xml:space="preserve">ivision </w:t>
      </w:r>
      <w:r w:rsidR="00891A9A">
        <w:t>d</w:t>
      </w:r>
      <w:r w:rsidRPr="00A157FA">
        <w:t>irector as applicable, inspectors may substitute the Technology review (</w:t>
      </w:r>
      <w:r w:rsidR="00D541D7" w:rsidRPr="00A157FA">
        <w:t>i.e.,</w:t>
      </w:r>
      <w:r w:rsidRPr="00A157FA">
        <w:t xml:space="preserve"> 904 B/P, R-905P, R-906P or R-907P) refresher </w:t>
      </w:r>
      <w:r w:rsidRPr="00A157FA">
        <w:lastRenderedPageBreak/>
        <w:t>training courses with</w:t>
      </w:r>
      <w:r w:rsidR="00872394" w:rsidRPr="00A157FA">
        <w:t xml:space="preserve"> </w:t>
      </w:r>
      <w:r w:rsidR="007A6C08" w:rsidRPr="00A157FA">
        <w:t>TTC</w:t>
      </w:r>
      <w:r w:rsidR="004D3E0D" w:rsidRPr="00A157FA">
        <w:t>-</w:t>
      </w:r>
      <w:r w:rsidR="007A6C08" w:rsidRPr="00A157FA">
        <w:t xml:space="preserve">sponsored or other third party provided </w:t>
      </w:r>
      <w:r w:rsidRPr="00A157FA">
        <w:t>training course(s)</w:t>
      </w:r>
      <w:r w:rsidR="007A6C08" w:rsidRPr="00A157FA">
        <w:t>,</w:t>
      </w:r>
      <w:r w:rsidRPr="00A157FA">
        <w:t xml:space="preserve"> if the alternative(s) provides instruction/training that satisfies a specific need of the agency/inspector</w:t>
      </w:r>
      <w:r w:rsidR="007A6C08" w:rsidRPr="00A157FA">
        <w:t xml:space="preserve">. </w:t>
      </w:r>
      <w:r w:rsidR="00AA35E3" w:rsidRPr="00A157FA">
        <w:t>Because</w:t>
      </w:r>
      <w:r w:rsidR="001E05BD" w:rsidRPr="00A157FA">
        <w:t xml:space="preserve"> the Technology review (</w:t>
      </w:r>
      <w:r w:rsidR="00D541D7" w:rsidRPr="00A157FA">
        <w:t>i.e.,</w:t>
      </w:r>
      <w:r w:rsidR="001E05BD" w:rsidRPr="00A157FA">
        <w:t> 904 B/P, R-905P, R-906P or R</w:t>
      </w:r>
      <w:r w:rsidR="004D476F">
        <w:noBreakHyphen/>
      </w:r>
      <w:r w:rsidR="001E05BD" w:rsidRPr="00A157FA">
        <w:t>907P) refresher training</w:t>
      </w:r>
      <w:r w:rsidR="005D32F0" w:rsidRPr="00A157FA">
        <w:t xml:space="preserve"> curriculum has been designed, in part,</w:t>
      </w:r>
      <w:r w:rsidR="00441A14" w:rsidRPr="00A157FA">
        <w:t xml:space="preserve"> </w:t>
      </w:r>
      <w:r w:rsidR="00FF63F2" w:rsidRPr="00A157FA">
        <w:t xml:space="preserve">to address </w:t>
      </w:r>
      <w:proofErr w:type="gramStart"/>
      <w:r w:rsidR="00FF63F2" w:rsidRPr="00A157FA">
        <w:t>a number of</w:t>
      </w:r>
      <w:proofErr w:type="gramEnd"/>
      <w:r w:rsidR="00FF63F2" w:rsidRPr="00A157FA">
        <w:t xml:space="preserve"> </w:t>
      </w:r>
      <w:r w:rsidR="009117BA" w:rsidRPr="00A157FA">
        <w:t xml:space="preserve">potential </w:t>
      </w:r>
      <w:r w:rsidR="00682A3B" w:rsidRPr="00A157FA">
        <w:t xml:space="preserve">knowledge </w:t>
      </w:r>
      <w:r w:rsidR="00BB7543" w:rsidRPr="00A157FA">
        <w:t xml:space="preserve">gaps </w:t>
      </w:r>
      <w:r w:rsidR="009A270B" w:rsidRPr="00A157FA">
        <w:t xml:space="preserve">that have been </w:t>
      </w:r>
      <w:r w:rsidR="00261F11" w:rsidRPr="00A157FA">
        <w:t>identified in the inspector community</w:t>
      </w:r>
      <w:r w:rsidR="005D32F0" w:rsidRPr="00A157FA">
        <w:t>,</w:t>
      </w:r>
      <w:r w:rsidR="00261F11" w:rsidRPr="00A157FA">
        <w:t xml:space="preserve"> </w:t>
      </w:r>
      <w:r w:rsidR="00936A0F" w:rsidRPr="00A157FA">
        <w:t xml:space="preserve">attending the Technology refresher training courses </w:t>
      </w:r>
      <w:r w:rsidR="00563F1F">
        <w:t>shou</w:t>
      </w:r>
      <w:r w:rsidR="00657D8D">
        <w:t xml:space="preserve">ld </w:t>
      </w:r>
      <w:r w:rsidR="00A05B35">
        <w:t>be</w:t>
      </w:r>
      <w:r w:rsidR="00A05B35" w:rsidRPr="00A157FA">
        <w:t xml:space="preserve"> the</w:t>
      </w:r>
      <w:r w:rsidR="00936A0F" w:rsidRPr="00A157FA">
        <w:t xml:space="preserve"> preferred </w:t>
      </w:r>
      <w:r w:rsidR="007A007B" w:rsidRPr="00A157FA">
        <w:t xml:space="preserve">course of instruction. However, there may be circumstances </w:t>
      </w:r>
      <w:r w:rsidR="007A3CFF" w:rsidRPr="00A157FA">
        <w:t xml:space="preserve">when </w:t>
      </w:r>
      <w:r w:rsidR="00B91F48" w:rsidRPr="00A157FA">
        <w:t xml:space="preserve">taking an alternative training course of similar duration, in lieu of the TTC-developed </w:t>
      </w:r>
      <w:r w:rsidR="00A54911">
        <w:t>t</w:t>
      </w:r>
      <w:r w:rsidR="00B91F48" w:rsidRPr="00A157FA">
        <w:t xml:space="preserve">echnology review courses may be a desired alternative. Examples include the following: an Inservice inspector requests to attend a vendor supplied course on advanced non-destructive engineering techniques that are being deployed at plants under </w:t>
      </w:r>
      <w:ins w:id="29" w:author="Kenneth Kolaczyk" w:date="2023-01-17T08:34:00Z">
        <w:r w:rsidR="00137690">
          <w:t xml:space="preserve">their </w:t>
        </w:r>
      </w:ins>
      <w:r w:rsidR="00B91F48" w:rsidRPr="00A157FA">
        <w:t>purview, an engineering inspector requests to attend a TTC</w:t>
      </w:r>
      <w:r w:rsidR="004D476F">
        <w:noBreakHyphen/>
      </w:r>
      <w:r w:rsidR="00B91F48" w:rsidRPr="00A157FA">
        <w:t xml:space="preserve">sponsored motor operated valve course in preparation for a Power Operated Valve inspection that </w:t>
      </w:r>
      <w:ins w:id="30" w:author="Kenneth Kolaczyk" w:date="2022-11-22T12:27:00Z">
        <w:r w:rsidR="00B57839">
          <w:t>they</w:t>
        </w:r>
        <w:r w:rsidR="000E7B3B">
          <w:t xml:space="preserve"> are </w:t>
        </w:r>
      </w:ins>
      <w:r w:rsidR="00B91F48" w:rsidRPr="00A157FA">
        <w:t>about to perform, an operations inspector elects to attend the TTC</w:t>
      </w:r>
      <w:r w:rsidR="004D476F">
        <w:noBreakHyphen/>
      </w:r>
      <w:r w:rsidR="00B91F48" w:rsidRPr="00A157FA">
        <w:t xml:space="preserve">sponsored diesel training course to increase </w:t>
      </w:r>
      <w:ins w:id="31" w:author="Kenneth Kolaczyk" w:date="2023-01-17T08:33:00Z">
        <w:r w:rsidR="00CD7999">
          <w:t>their</w:t>
        </w:r>
      </w:ins>
      <w:r w:rsidR="00B91F48" w:rsidRPr="00A157FA">
        <w:t xml:space="preserve"> knowledge of diesel generator performance issues that have occurred at </w:t>
      </w:r>
      <w:ins w:id="32" w:author="Kenneth Kolaczyk" w:date="2023-01-17T08:39:00Z">
        <w:r w:rsidR="00C47395">
          <w:t>their</w:t>
        </w:r>
      </w:ins>
      <w:r w:rsidR="00B91F48" w:rsidRPr="00A157FA">
        <w:t xml:space="preserve"> assigned site.</w:t>
      </w:r>
    </w:p>
    <w:p w14:paraId="133A829D" w14:textId="03740BFA" w:rsidR="00F74523" w:rsidRPr="00A157FA" w:rsidRDefault="00D41982" w:rsidP="00C61BE3">
      <w:pPr>
        <w:pStyle w:val="BodyText2"/>
      </w:pPr>
      <w:r>
        <w:t>The alternat</w:t>
      </w:r>
      <w:r w:rsidR="001B026A">
        <w:t xml:space="preserve">ive training approach is </w:t>
      </w:r>
      <w:r w:rsidR="00740403">
        <w:t>selected and tracked using TMS</w:t>
      </w:r>
      <w:r w:rsidR="005078BD">
        <w:t xml:space="preserve">. </w:t>
      </w:r>
      <w:r w:rsidR="00993D07">
        <w:t>Accordingly, inspectors</w:t>
      </w:r>
      <w:r w:rsidR="00CE4570">
        <w:t xml:space="preserve">, </w:t>
      </w:r>
      <w:r w:rsidR="00FA67D9">
        <w:t>examiners, and</w:t>
      </w:r>
      <w:r w:rsidR="001142B0">
        <w:t xml:space="preserve"> supervisors who are interested in </w:t>
      </w:r>
      <w:r w:rsidR="00590459">
        <w:t xml:space="preserve">using this program should </w:t>
      </w:r>
      <w:r w:rsidR="00AD5005">
        <w:t xml:space="preserve">search the TMS course </w:t>
      </w:r>
      <w:r w:rsidR="00A2031E">
        <w:t xml:space="preserve">catalog </w:t>
      </w:r>
      <w:r w:rsidR="00B32118">
        <w:t xml:space="preserve">for this </w:t>
      </w:r>
      <w:r w:rsidR="00CE4570">
        <w:t>program option.</w:t>
      </w:r>
    </w:p>
    <w:p w14:paraId="3378641F" w14:textId="15FC35D0" w:rsidR="003B74C6" w:rsidRPr="00A157FA" w:rsidRDefault="003B74C6" w:rsidP="00C61BE3">
      <w:pPr>
        <w:pStyle w:val="BodyText2"/>
      </w:pPr>
      <w:r w:rsidRPr="00A157FA">
        <w:t>Note: Inspectors are cautioned that the availability of certain TTC</w:t>
      </w:r>
      <w:r w:rsidR="002E5A0B">
        <w:t>-</w:t>
      </w:r>
      <w:r w:rsidRPr="00A157FA">
        <w:t xml:space="preserve">sponsored and third party provided courses </w:t>
      </w:r>
      <w:r w:rsidR="00CF1F4B">
        <w:t xml:space="preserve">that may be </w:t>
      </w:r>
      <w:r w:rsidR="006D58D5">
        <w:t xml:space="preserve">utilized as part of the alternate training </w:t>
      </w:r>
      <w:r w:rsidR="00632BA2">
        <w:t xml:space="preserve">approach </w:t>
      </w:r>
      <w:r w:rsidRPr="00A157FA">
        <w:t>are subject to the availability of funding and as such, may not be available during a requalification cycle.</w:t>
      </w:r>
    </w:p>
    <w:p w14:paraId="205385AE" w14:textId="07A9330F" w:rsidR="00A85573" w:rsidRDefault="00A85573" w:rsidP="00C61BE3">
      <w:pPr>
        <w:pStyle w:val="BodyText2"/>
      </w:pPr>
      <w:r>
        <w:t xml:space="preserve">If </w:t>
      </w:r>
      <w:r w:rsidR="006E7C94">
        <w:t>the</w:t>
      </w:r>
      <w:r>
        <w:t xml:space="preserve"> </w:t>
      </w:r>
      <w:r w:rsidRPr="008B3EA0">
        <w:t xml:space="preserve">alternative refresher training </w:t>
      </w:r>
      <w:r w:rsidR="002C621F">
        <w:t xml:space="preserve">approach </w:t>
      </w:r>
      <w:r w:rsidRPr="008B3EA0">
        <w:t>is selected, inspectors must ensure that they receive instruction/training on any mandatory refresher training subject matter that would have been provided had they attended the applicable TTC</w:t>
      </w:r>
      <w:r w:rsidR="004D3E0D">
        <w:t>-</w:t>
      </w:r>
      <w:r w:rsidRPr="008B3EA0">
        <w:t xml:space="preserve">developed refresher training course(s). Mandatory subject matter refresher training that is currently required includes instruction on 10 CFR 50.59 and the plant design basis. </w:t>
      </w:r>
      <w:r w:rsidR="00C32997">
        <w:t>The</w:t>
      </w:r>
      <w:r w:rsidR="00EE23E2">
        <w:t>se</w:t>
      </w:r>
      <w:r w:rsidR="00C32997">
        <w:t xml:space="preserve"> courses are identified in TMS. </w:t>
      </w:r>
      <w:r w:rsidRPr="008B3EA0">
        <w:t>Instruction on these subject matters was developed by the TTC in response to the Fort Calhoun and San Onofre lessons learned reports.</w:t>
      </w:r>
    </w:p>
    <w:p w14:paraId="668A7239" w14:textId="0E61BE44" w:rsidR="00B07906" w:rsidRDefault="00B07906" w:rsidP="00C61BE3">
      <w:pPr>
        <w:pStyle w:val="BodyText2"/>
      </w:pPr>
      <w:r>
        <w:t>In total, reactor operations inspectors require a</w:t>
      </w:r>
      <w:r w:rsidRPr="00F64707">
        <w:t>t least 7</w:t>
      </w:r>
      <w:r>
        <w:t>2</w:t>
      </w:r>
      <w:r w:rsidRPr="00F64707">
        <w:t xml:space="preserve"> cumulative hours of </w:t>
      </w:r>
      <w:r w:rsidR="00DD39E7">
        <w:t>t</w:t>
      </w:r>
      <w:r>
        <w:t xml:space="preserve">echnology related </w:t>
      </w:r>
      <w:r w:rsidRPr="00F64707">
        <w:t xml:space="preserve">training every </w:t>
      </w:r>
      <w:r w:rsidR="00C65146">
        <w:t>3</w:t>
      </w:r>
      <w:r w:rsidRPr="00F64707">
        <w:t>-year training cycle</w:t>
      </w:r>
      <w:r w:rsidR="00DD39E7">
        <w:t xml:space="preserve">, of which 36 hours, must include at least one of the </w:t>
      </w:r>
      <w:r w:rsidR="00DD39E7" w:rsidRPr="006D7FA7">
        <w:t xml:space="preserve">simulator refresher </w:t>
      </w:r>
      <w:r w:rsidR="00DD39E7">
        <w:t xml:space="preserve">training courses </w:t>
      </w:r>
      <w:r w:rsidR="00DD39E7" w:rsidRPr="006D7FA7">
        <w:t>(i.e., R-704 B/P, R-705P, R-706P</w:t>
      </w:r>
      <w:r w:rsidR="00DD39E7">
        <w:t xml:space="preserve"> or R-707P)</w:t>
      </w:r>
      <w:r w:rsidRPr="00F64707">
        <w:t>.</w:t>
      </w:r>
    </w:p>
    <w:p w14:paraId="0926ECBB" w14:textId="766D3686" w:rsidR="00656D8A" w:rsidRPr="00C61BE3" w:rsidRDefault="00656D8A" w:rsidP="00C61BE3">
      <w:pPr>
        <w:pStyle w:val="Heading2"/>
      </w:pPr>
      <w:bookmarkStart w:id="33" w:name="_Toc125033590"/>
      <w:r w:rsidRPr="00C61BE3">
        <w:t>Appendix C2, Reactor Engineering Inspector</w:t>
      </w:r>
      <w:bookmarkEnd w:id="33"/>
    </w:p>
    <w:p w14:paraId="317789A0" w14:textId="7D0C7200" w:rsidR="001303ED" w:rsidRDefault="00E971E9" w:rsidP="00961B6C">
      <w:pPr>
        <w:pStyle w:val="BodyText"/>
        <w:numPr>
          <w:ilvl w:val="0"/>
          <w:numId w:val="6"/>
        </w:numPr>
      </w:pPr>
      <w:r w:rsidRPr="00E971E9">
        <w:t>Post-qualification requirements:</w:t>
      </w:r>
    </w:p>
    <w:p w14:paraId="04542CE1" w14:textId="0118867B" w:rsidR="00656D8A" w:rsidRPr="006D7FA7" w:rsidRDefault="002A682A" w:rsidP="00F13493">
      <w:pPr>
        <w:pStyle w:val="BodyText2"/>
      </w:pPr>
      <w:r>
        <w:t>F</w:t>
      </w:r>
      <w:r w:rsidR="00E971E9" w:rsidRPr="00E971E9">
        <w:t>or inspectors fully qualified after the effective date of these courses, attendance at these courses is a post-qualification requirement to be completed prior to the end of the third calendar year after achieving full qualification</w:t>
      </w:r>
      <w:r w:rsidR="000A69B2">
        <w:t xml:space="preserve">. </w:t>
      </w:r>
      <w:r w:rsidR="000A69B2" w:rsidRPr="00EF720E">
        <w:t>For example, if full qualification was completed in May 20</w:t>
      </w:r>
      <w:r w:rsidR="00C53AC9">
        <w:t>20</w:t>
      </w:r>
      <w:r w:rsidR="000A69B2">
        <w:t xml:space="preserve"> </w:t>
      </w:r>
      <w:r w:rsidR="000A69B2" w:rsidRPr="00EF720E">
        <w:t>the post qualification training is required to be completed before the end of 20</w:t>
      </w:r>
      <w:r w:rsidR="000A69B2">
        <w:t>2</w:t>
      </w:r>
      <w:r w:rsidR="00C53AC9">
        <w:t>3</w:t>
      </w:r>
      <w:r w:rsidR="000A69B2">
        <w:t>.</w:t>
      </w:r>
    </w:p>
    <w:p w14:paraId="3F9141B1" w14:textId="617E52AC" w:rsidR="00656D8A" w:rsidRPr="006D7FA7" w:rsidRDefault="00656D8A" w:rsidP="000154D2">
      <w:pPr>
        <w:pStyle w:val="ListBullet2"/>
      </w:pPr>
      <w:bookmarkStart w:id="34" w:name="_Hlk22337241"/>
      <w:r w:rsidRPr="006D7FA7">
        <w:t>Root Cause Report Evaluation (G-204) (effective date January 10, 2008)</w:t>
      </w:r>
    </w:p>
    <w:bookmarkEnd w:id="34"/>
    <w:p w14:paraId="7721AECE" w14:textId="77777777" w:rsidR="00656D8A" w:rsidRDefault="00656D8A" w:rsidP="000154D2">
      <w:pPr>
        <w:pStyle w:val="ListBullet2"/>
      </w:pPr>
      <w:r w:rsidRPr="006D7FA7">
        <w:t>Probabilistic Risk Assessment Technology and Regulatory Perspectives (P-111) (effective date September 2, 2005)</w:t>
      </w:r>
    </w:p>
    <w:p w14:paraId="42E74FE9" w14:textId="30134CC5" w:rsidR="00116C05" w:rsidRDefault="00462307" w:rsidP="0084269B">
      <w:pPr>
        <w:pStyle w:val="BodyText2"/>
      </w:pPr>
      <w:r>
        <w:lastRenderedPageBreak/>
        <w:t xml:space="preserve">For inspectors performing </w:t>
      </w:r>
      <w:r w:rsidR="004D0A97">
        <w:t xml:space="preserve">inspections of licensee Power Operated Valve/Motor Operated Valve </w:t>
      </w:r>
      <w:r w:rsidR="0039649B">
        <w:t xml:space="preserve">(POV/MOV) </w:t>
      </w:r>
      <w:r w:rsidR="004D0A97">
        <w:t>programs</w:t>
      </w:r>
      <w:r w:rsidR="009A4ABF">
        <w:t>, completion of the</w:t>
      </w:r>
      <w:r w:rsidR="0039649B">
        <w:t xml:space="preserve"> following</w:t>
      </w:r>
      <w:r w:rsidR="009A4ABF">
        <w:t xml:space="preserve"> courses </w:t>
      </w:r>
      <w:r w:rsidR="001109F0">
        <w:t>is</w:t>
      </w:r>
      <w:r w:rsidR="009A4ABF">
        <w:t xml:space="preserve"> a post qualification </w:t>
      </w:r>
      <w:r w:rsidR="00FF223B">
        <w:t>requirement before conducting inspection</w:t>
      </w:r>
      <w:r w:rsidR="0039649B">
        <w:t>s</w:t>
      </w:r>
      <w:r w:rsidR="00FF223B">
        <w:t xml:space="preserve"> </w:t>
      </w:r>
      <w:r w:rsidR="003F23D2">
        <w:t xml:space="preserve">of licensee </w:t>
      </w:r>
      <w:r w:rsidR="0039649B">
        <w:t xml:space="preserve">POV/MOV </w:t>
      </w:r>
      <w:r w:rsidR="003F23D2">
        <w:t xml:space="preserve">programs per NRC </w:t>
      </w:r>
      <w:r w:rsidR="00116C05">
        <w:t xml:space="preserve">Inspection Procedure </w:t>
      </w:r>
      <w:r w:rsidR="00294B13">
        <w:t xml:space="preserve">(IP) </w:t>
      </w:r>
      <w:r w:rsidR="00116C05">
        <w:t>71111.21N.02, “</w:t>
      </w:r>
      <w:r w:rsidR="00116C05">
        <w:rPr>
          <w:color w:val="333333"/>
          <w:shd w:val="clear" w:color="auto" w:fill="FFFFFF"/>
        </w:rPr>
        <w:t>Design</w:t>
      </w:r>
      <w:r w:rsidR="005A3EF6">
        <w:rPr>
          <w:color w:val="333333"/>
          <w:shd w:val="clear" w:color="auto" w:fill="FFFFFF"/>
        </w:rPr>
        <w:t xml:space="preserve"> </w:t>
      </w:r>
      <w:r w:rsidR="00116C05">
        <w:rPr>
          <w:color w:val="333333"/>
          <w:shd w:val="clear" w:color="auto" w:fill="FFFFFF"/>
        </w:rPr>
        <w:t>Basis Capability of Power</w:t>
      </w:r>
      <w:r w:rsidR="005A3EF6">
        <w:rPr>
          <w:color w:val="333333"/>
          <w:shd w:val="clear" w:color="auto" w:fill="FFFFFF"/>
        </w:rPr>
        <w:t xml:space="preserve"> </w:t>
      </w:r>
      <w:r w:rsidR="00116C05">
        <w:rPr>
          <w:color w:val="333333"/>
          <w:shd w:val="clear" w:color="auto" w:fill="FFFFFF"/>
        </w:rPr>
        <w:t>Operated Valves Under 10 CFR 50.55a Requirements</w:t>
      </w:r>
      <w:r w:rsidR="0039649B">
        <w:rPr>
          <w:color w:val="333333"/>
          <w:shd w:val="clear" w:color="auto" w:fill="FFFFFF"/>
        </w:rPr>
        <w:t>.</w:t>
      </w:r>
      <w:r w:rsidR="00116C05">
        <w:rPr>
          <w:color w:val="333333"/>
          <w:shd w:val="clear" w:color="auto" w:fill="FFFFFF"/>
        </w:rPr>
        <w:t>”</w:t>
      </w:r>
    </w:p>
    <w:p w14:paraId="63AFD12E" w14:textId="6F74F3E9" w:rsidR="00462307" w:rsidRDefault="005D0342" w:rsidP="000154D2">
      <w:pPr>
        <w:pStyle w:val="ListBullet2"/>
      </w:pPr>
      <w:r>
        <w:t>Motor Operated Valve Training Course</w:t>
      </w:r>
      <w:r w:rsidR="001004F0">
        <w:t xml:space="preserve"> (effective date October</w:t>
      </w:r>
      <w:r w:rsidR="00216EBE">
        <w:t> </w:t>
      </w:r>
      <w:r w:rsidR="001004F0">
        <w:t>16, 2019)</w:t>
      </w:r>
    </w:p>
    <w:p w14:paraId="402BFE0D" w14:textId="3A9B225A" w:rsidR="00113002" w:rsidRDefault="00113002" w:rsidP="000154D2">
      <w:pPr>
        <w:pStyle w:val="ListBullet2"/>
      </w:pPr>
      <w:r>
        <w:t xml:space="preserve">Power Operated Valve </w:t>
      </w:r>
      <w:r w:rsidR="001D24C7">
        <w:t xml:space="preserve">Inspector </w:t>
      </w:r>
      <w:r>
        <w:t>Trainin</w:t>
      </w:r>
      <w:r w:rsidR="001004F0">
        <w:t>g Course (effective date October 16, 2019)</w:t>
      </w:r>
    </w:p>
    <w:p w14:paraId="7335FC13" w14:textId="4636873F" w:rsidR="00656D8A" w:rsidRDefault="00656D8A" w:rsidP="00961B6C">
      <w:pPr>
        <w:pStyle w:val="BodyText"/>
        <w:numPr>
          <w:ilvl w:val="0"/>
          <w:numId w:val="6"/>
        </w:numPr>
        <w:rPr>
          <w:bCs/>
        </w:rPr>
      </w:pPr>
      <w:r w:rsidRPr="006D7FA7">
        <w:rPr>
          <w:bCs/>
        </w:rPr>
        <w:t>Refresher training requirements:</w:t>
      </w:r>
    </w:p>
    <w:p w14:paraId="7F4EC356" w14:textId="0261D01C" w:rsidR="00FD66F2" w:rsidRDefault="006B15FC" w:rsidP="000154D2">
      <w:pPr>
        <w:pStyle w:val="ListBullet2"/>
      </w:pPr>
      <w:r>
        <w:t>Technology review (</w:t>
      </w:r>
      <w:r w:rsidR="00D541D7">
        <w:t>i.e.,</w:t>
      </w:r>
      <w:r>
        <w:t xml:space="preserve"> R-904 B/P, R-905P, </w:t>
      </w:r>
      <w:r w:rsidR="00FB54B9">
        <w:t xml:space="preserve">R-906P </w:t>
      </w:r>
      <w:r>
        <w:t>or R-90</w:t>
      </w:r>
      <w:r w:rsidR="00FB54B9">
        <w:t>7</w:t>
      </w:r>
      <w:r>
        <w:t xml:space="preserve">P) is required every </w:t>
      </w:r>
      <w:r w:rsidR="00C65146">
        <w:t>3</w:t>
      </w:r>
      <w:r w:rsidR="00C65146">
        <w:noBreakHyphen/>
      </w:r>
      <w:r>
        <w:t>year</w:t>
      </w:r>
      <w:r w:rsidR="00A23C8F">
        <w:t xml:space="preserve"> cycle</w:t>
      </w:r>
      <w:r>
        <w:t>.</w:t>
      </w:r>
    </w:p>
    <w:p w14:paraId="7EECB716" w14:textId="10BB08A4" w:rsidR="00DD39E7" w:rsidRDefault="00DD39E7" w:rsidP="000154D2">
      <w:pPr>
        <w:pStyle w:val="ListBullet2"/>
      </w:pPr>
      <w:r w:rsidRPr="00A81139">
        <w:t xml:space="preserve">Complete a site access refresher training course once every </w:t>
      </w:r>
      <w:r w:rsidR="00C65146">
        <w:t>5</w:t>
      </w:r>
      <w:r w:rsidRPr="00A81139">
        <w:t xml:space="preserve"> years at a licensee facility or by completing course H-101S in TMS.</w:t>
      </w:r>
    </w:p>
    <w:bookmarkEnd w:id="25"/>
    <w:bookmarkEnd w:id="26"/>
    <w:p w14:paraId="3740D025" w14:textId="36015734" w:rsidR="00A867D9" w:rsidRDefault="004A75E1" w:rsidP="00621F34">
      <w:pPr>
        <w:pStyle w:val="BodyText2"/>
      </w:pPr>
      <w:r w:rsidRPr="00A157FA">
        <w:t xml:space="preserve">If you are qualified to inspect more than one reactor type, you must complete either the </w:t>
      </w:r>
      <w:r w:rsidR="009145AC">
        <w:t>BWR</w:t>
      </w:r>
      <w:r w:rsidRPr="00A157FA">
        <w:t xml:space="preserve"> or </w:t>
      </w:r>
      <w:r w:rsidR="00E322B4">
        <w:t>(PWR)</w:t>
      </w:r>
      <w:r w:rsidRPr="00A157FA">
        <w:t xml:space="preserve"> refresher training every </w:t>
      </w:r>
      <w:r w:rsidR="00C65146">
        <w:t>3</w:t>
      </w:r>
      <w:r w:rsidRPr="00A157FA">
        <w:t>-year training cycle, reflective of the assigned sites</w:t>
      </w:r>
      <w:r w:rsidR="007C4318" w:rsidRPr="00A157FA">
        <w:t>.</w:t>
      </w:r>
      <w:r w:rsidR="00232F98" w:rsidRPr="00A157FA">
        <w:t xml:space="preserve"> </w:t>
      </w:r>
      <w:r w:rsidR="00A867D9" w:rsidRPr="00A157FA">
        <w:t xml:space="preserve">With the permission of their </w:t>
      </w:r>
      <w:r w:rsidR="00891A9A">
        <w:t>branch chief</w:t>
      </w:r>
      <w:r w:rsidR="00A867D9" w:rsidRPr="00A157FA">
        <w:t xml:space="preserve"> or </w:t>
      </w:r>
      <w:r w:rsidR="00891A9A">
        <w:t>d</w:t>
      </w:r>
      <w:r w:rsidR="00A867D9" w:rsidRPr="00A157FA">
        <w:t xml:space="preserve">ivision </w:t>
      </w:r>
      <w:r w:rsidR="00891A9A">
        <w:t>d</w:t>
      </w:r>
      <w:r w:rsidR="00A867D9" w:rsidRPr="00A157FA">
        <w:t>irector as applicable, inspectors may substitute the Technology review (</w:t>
      </w:r>
      <w:r w:rsidR="00F07F31" w:rsidRPr="00A157FA">
        <w:t>i.e.,</w:t>
      </w:r>
      <w:r w:rsidR="00A867D9" w:rsidRPr="00A157FA">
        <w:t> 904 B/P, R-905P, R-906P or R-907P) refresher training courses with TTC</w:t>
      </w:r>
      <w:r w:rsidR="004D3E0D" w:rsidRPr="00A157FA">
        <w:t>-</w:t>
      </w:r>
      <w:r w:rsidR="00A867D9" w:rsidRPr="00A157FA">
        <w:t>sponsored or other third party provided training course(s), if the alternative(s) provides instruction/training that satisfies a specific need of the agency/inspector. Because the Technology review (</w:t>
      </w:r>
      <w:r w:rsidR="00F07F31" w:rsidRPr="00A157FA">
        <w:t>i.e.,</w:t>
      </w:r>
      <w:r w:rsidR="00A867D9" w:rsidRPr="00A157FA">
        <w:t xml:space="preserve"> 904 B/P, R-905P, R-906P or R-907P) refresher training curriculum has been designed, in part, to address </w:t>
      </w:r>
      <w:proofErr w:type="gramStart"/>
      <w:r w:rsidR="00A867D9" w:rsidRPr="00A157FA">
        <w:t>a number of</w:t>
      </w:r>
      <w:proofErr w:type="gramEnd"/>
      <w:r w:rsidR="00A867D9" w:rsidRPr="00A157FA">
        <w:t xml:space="preserve"> potential knowledge gaps that have been identified in the inspector community, attending the Technology refresher training courses </w:t>
      </w:r>
      <w:r w:rsidR="00A079E3">
        <w:t xml:space="preserve">should be </w:t>
      </w:r>
      <w:r w:rsidR="00A867D9" w:rsidRPr="00A157FA">
        <w:t xml:space="preserve">the preferred course of instruction. However, there may be circumstances when taking an alternative training course </w:t>
      </w:r>
      <w:r w:rsidR="005D3C10" w:rsidRPr="00A157FA">
        <w:t xml:space="preserve">of similar duration, </w:t>
      </w:r>
      <w:r w:rsidR="00A867D9" w:rsidRPr="00A157FA">
        <w:t>in lieu of the TTC</w:t>
      </w:r>
      <w:r w:rsidR="004D3E0D" w:rsidRPr="00A157FA">
        <w:t>-</w:t>
      </w:r>
      <w:r w:rsidR="00A867D9" w:rsidRPr="00A157FA">
        <w:t xml:space="preserve">developed Technology review courses may be a desired alternative. Examples include the following: an </w:t>
      </w:r>
      <w:r w:rsidR="004B4071" w:rsidRPr="00A157FA">
        <w:t>I</w:t>
      </w:r>
      <w:r w:rsidR="00A867D9" w:rsidRPr="00A157FA">
        <w:t>nservice inspector requests to attend a vendor supplied course on advanced non-destructive engineering techniques that are being deployed at plants that are</w:t>
      </w:r>
      <w:r w:rsidR="002B0002" w:rsidRPr="00A157FA">
        <w:t xml:space="preserve"> </w:t>
      </w:r>
      <w:r w:rsidR="00A867D9" w:rsidRPr="00A157FA">
        <w:t xml:space="preserve">under </w:t>
      </w:r>
      <w:ins w:id="35" w:author="Kenneth Kolaczyk" w:date="2023-01-17T08:17:00Z">
        <w:r w:rsidR="002471E0">
          <w:t>their</w:t>
        </w:r>
      </w:ins>
      <w:ins w:id="36" w:author="Kenneth Kolaczyk" w:date="2023-01-17T08:19:00Z">
        <w:r w:rsidR="00FF483F">
          <w:t xml:space="preserve"> </w:t>
        </w:r>
      </w:ins>
      <w:r w:rsidR="00A867D9" w:rsidRPr="00A157FA">
        <w:t>purview, an engineering inspector requests to attend a TTC</w:t>
      </w:r>
      <w:r w:rsidR="004D3E0D" w:rsidRPr="00A157FA">
        <w:t>-</w:t>
      </w:r>
      <w:r w:rsidR="00A867D9" w:rsidRPr="00A157FA">
        <w:t xml:space="preserve">sponsored motor operated valve course in preparation for a Power Operated Valve inspection that </w:t>
      </w:r>
      <w:ins w:id="37" w:author="Kenneth Kolaczyk" w:date="2022-11-22T12:28:00Z">
        <w:r w:rsidR="000E7B3B">
          <w:t>the</w:t>
        </w:r>
        <w:r w:rsidR="00541F4A">
          <w:t>y</w:t>
        </w:r>
        <w:r w:rsidR="000E7B3B">
          <w:t xml:space="preserve"> are </w:t>
        </w:r>
      </w:ins>
      <w:r w:rsidR="00A867D9" w:rsidRPr="00A157FA">
        <w:t>about to perform, an operations inspector elects to attend the TTC</w:t>
      </w:r>
      <w:r w:rsidR="00733038">
        <w:noBreakHyphen/>
      </w:r>
      <w:r w:rsidR="00A867D9" w:rsidRPr="00A157FA">
        <w:t xml:space="preserve">sponsored diesel training course to increase </w:t>
      </w:r>
      <w:ins w:id="38" w:author="Kenneth Kolaczyk" w:date="2023-01-17T08:18:00Z">
        <w:r w:rsidR="002471E0">
          <w:t>their</w:t>
        </w:r>
        <w:r w:rsidR="00FF483F">
          <w:t xml:space="preserve"> </w:t>
        </w:r>
      </w:ins>
      <w:r w:rsidR="00A867D9" w:rsidRPr="00A157FA">
        <w:t xml:space="preserve">knowledge of diesel generator performance issues that have occurred </w:t>
      </w:r>
      <w:ins w:id="39" w:author="Kenneth Kolaczyk" w:date="2023-01-17T08:38:00Z">
        <w:r w:rsidR="0009300C">
          <w:t xml:space="preserve">at </w:t>
        </w:r>
        <w:r w:rsidR="00067724">
          <w:t>their</w:t>
        </w:r>
      </w:ins>
      <w:ins w:id="40" w:author="Kenneth Kolaczyk" w:date="2023-01-17T08:19:00Z">
        <w:r w:rsidR="0046313A">
          <w:t xml:space="preserve"> </w:t>
        </w:r>
      </w:ins>
      <w:r w:rsidR="00A867D9" w:rsidRPr="00A157FA">
        <w:t>assigned site.</w:t>
      </w:r>
    </w:p>
    <w:p w14:paraId="357A44D3" w14:textId="64C6269C" w:rsidR="00B4561C" w:rsidRPr="00A157FA" w:rsidRDefault="00B4561C" w:rsidP="00621F34">
      <w:pPr>
        <w:pStyle w:val="BodyText2"/>
      </w:pPr>
      <w:r>
        <w:t>The alternative training approach is selected and tracked using TMS. Accordingly, inspectors, examiners, and supervisors who are interested in using this program should search the TMS course catalog for this program option.</w:t>
      </w:r>
    </w:p>
    <w:p w14:paraId="3FA238B7" w14:textId="20C41121" w:rsidR="00A834CC" w:rsidRDefault="003B74C6" w:rsidP="00961B6C">
      <w:pPr>
        <w:pStyle w:val="BodyText3"/>
      </w:pPr>
      <w:r w:rsidRPr="003B74C6">
        <w:rPr>
          <w:u w:val="single"/>
        </w:rPr>
        <w:t>Note</w:t>
      </w:r>
      <w:r w:rsidRPr="00C70B6C">
        <w:t>:</w:t>
      </w:r>
      <w:r>
        <w:t xml:space="preserve"> </w:t>
      </w:r>
      <w:r w:rsidRPr="003601EB">
        <w:t>Inspectors are cautioned that the availability of certain TTC</w:t>
      </w:r>
      <w:r>
        <w:t>-</w:t>
      </w:r>
      <w:r w:rsidRPr="003601EB">
        <w:t xml:space="preserve">sponsored and third party provided courses </w:t>
      </w:r>
      <w:r w:rsidR="00B4561C">
        <w:rPr>
          <w:color w:val="000000" w:themeColor="text1"/>
        </w:rPr>
        <w:t xml:space="preserve">that may be utilized as part of the alternate training approach </w:t>
      </w:r>
      <w:r w:rsidRPr="003601EB">
        <w:t>are subject to the availability of funding and as such, may not be available during a requalification cycle.</w:t>
      </w:r>
    </w:p>
    <w:p w14:paraId="7B521D54" w14:textId="2ABCAB30" w:rsidR="00B07906" w:rsidRDefault="00B07906" w:rsidP="0084269B">
      <w:pPr>
        <w:pStyle w:val="BodyText2"/>
      </w:pPr>
      <w:r>
        <w:t xml:space="preserve">If </w:t>
      </w:r>
      <w:r w:rsidR="00DF0B9A">
        <w:t>the</w:t>
      </w:r>
      <w:r>
        <w:t xml:space="preserve"> alternative refresher training </w:t>
      </w:r>
      <w:r w:rsidR="00DF0B9A">
        <w:t xml:space="preserve">approach </w:t>
      </w:r>
      <w:r>
        <w:t>is selected, inspectors must ensure that they receive instruction/training on any mandatory refresher training subject matter that would have been provided had they attended the applicable TTC</w:t>
      </w:r>
      <w:r w:rsidR="004D3E0D">
        <w:t>-</w:t>
      </w:r>
      <w:r>
        <w:t>developed refresher training course(s)</w:t>
      </w:r>
      <w:r w:rsidR="007273A8">
        <w:t xml:space="preserve">. </w:t>
      </w:r>
      <w:r>
        <w:t xml:space="preserve">Mandatory subject matter refresher training that is currently required includes instruction on 10 CFR 50.59 and the plant design basis. </w:t>
      </w:r>
      <w:r w:rsidR="0040425B">
        <w:t>Th</w:t>
      </w:r>
      <w:r w:rsidR="00F354DE">
        <w:t>ese</w:t>
      </w:r>
      <w:r w:rsidR="0040425B">
        <w:t xml:space="preserve"> courses are identified in </w:t>
      </w:r>
      <w:r w:rsidR="0040425B">
        <w:lastRenderedPageBreak/>
        <w:t xml:space="preserve">TMS. </w:t>
      </w:r>
      <w:r>
        <w:t>Instruction on these subject matters was developed by the TTC in response to the Fort Calhoun and San Onofre lessons learned reports. In total, reactor engineering inspectors require a</w:t>
      </w:r>
      <w:r w:rsidRPr="00F64707">
        <w:t xml:space="preserve">t least </w:t>
      </w:r>
      <w:r>
        <w:t>36</w:t>
      </w:r>
      <w:r w:rsidRPr="00F64707">
        <w:t xml:space="preserve"> cumulative hours of </w:t>
      </w:r>
      <w:r>
        <w:t xml:space="preserve">technology related </w:t>
      </w:r>
      <w:r w:rsidRPr="00F64707">
        <w:t xml:space="preserve">training every </w:t>
      </w:r>
      <w:r w:rsidR="00C65146">
        <w:t>3</w:t>
      </w:r>
      <w:r w:rsidRPr="00F64707">
        <w:t>-year training cycle</w:t>
      </w:r>
      <w:r>
        <w:t>.</w:t>
      </w:r>
    </w:p>
    <w:p w14:paraId="3CEC343B" w14:textId="56D1B1E8" w:rsidR="00656D8A" w:rsidRPr="006D7FA7" w:rsidRDefault="00656D8A" w:rsidP="00C61BE3">
      <w:pPr>
        <w:pStyle w:val="Heading2"/>
      </w:pPr>
      <w:bookmarkStart w:id="41" w:name="_Toc125033591"/>
      <w:r w:rsidRPr="006D7FA7">
        <w:rPr>
          <w:bCs/>
        </w:rPr>
        <w:t>Appendix C3, Health Physics Inspector</w:t>
      </w:r>
      <w:bookmarkEnd w:id="41"/>
    </w:p>
    <w:p w14:paraId="45DC16C1" w14:textId="11ED3DE5" w:rsidR="00007120" w:rsidRPr="00DA6BE4" w:rsidRDefault="00C90707" w:rsidP="00961B6C">
      <w:pPr>
        <w:pStyle w:val="BodyText"/>
        <w:numPr>
          <w:ilvl w:val="0"/>
          <w:numId w:val="7"/>
        </w:numPr>
        <w:rPr>
          <w:bCs/>
        </w:rPr>
      </w:pPr>
      <w:r w:rsidRPr="00DA6BE4">
        <w:rPr>
          <w:bCs/>
        </w:rPr>
        <w:t>Post-qualification requirements:</w:t>
      </w:r>
    </w:p>
    <w:p w14:paraId="6301F08E" w14:textId="556C39BB" w:rsidR="00993F46" w:rsidRPr="00816E4B" w:rsidRDefault="008B2939" w:rsidP="0084269B">
      <w:pPr>
        <w:pStyle w:val="BodyText2"/>
        <w:rPr>
          <w:color w:val="000000" w:themeColor="text1"/>
        </w:rPr>
      </w:pPr>
      <w:r w:rsidRPr="00816E4B">
        <w:rPr>
          <w:color w:val="000000" w:themeColor="text1"/>
        </w:rPr>
        <w:t>All health physics inspectors are required to participate in on</w:t>
      </w:r>
      <w:r w:rsidR="000033C2">
        <w:rPr>
          <w:color w:val="000000" w:themeColor="text1"/>
        </w:rPr>
        <w:t>going</w:t>
      </w:r>
      <w:r w:rsidRPr="00816E4B">
        <w:rPr>
          <w:color w:val="000000" w:themeColor="text1"/>
        </w:rPr>
        <w:t xml:space="preserve"> post-qualification training to maintain and enhance their knowledge and skills. This training should include elements of both continuing and refresher training as defined in IMC 1245-03</w:t>
      </w:r>
      <w:r w:rsidR="00792DDD">
        <w:rPr>
          <w:color w:val="000000" w:themeColor="text1"/>
        </w:rPr>
        <w:t>.</w:t>
      </w:r>
    </w:p>
    <w:p w14:paraId="6640DE80" w14:textId="33EF95F9" w:rsidR="0049124E" w:rsidRDefault="00656D8A" w:rsidP="00961B6C">
      <w:pPr>
        <w:pStyle w:val="BodyText"/>
        <w:numPr>
          <w:ilvl w:val="0"/>
          <w:numId w:val="7"/>
        </w:numPr>
        <w:rPr>
          <w:bCs/>
          <w:color w:val="000000" w:themeColor="text1"/>
        </w:rPr>
      </w:pPr>
      <w:r w:rsidRPr="00816E4B">
        <w:rPr>
          <w:bCs/>
          <w:color w:val="000000" w:themeColor="text1"/>
        </w:rPr>
        <w:t>Refresher training requirements:</w:t>
      </w:r>
    </w:p>
    <w:p w14:paraId="502D7191" w14:textId="46961625" w:rsidR="0049124E" w:rsidRPr="00F85548" w:rsidRDefault="0049124E" w:rsidP="000154D2">
      <w:pPr>
        <w:pStyle w:val="ListBullet2"/>
      </w:pPr>
      <w:r w:rsidRPr="0049124E">
        <w:t xml:space="preserve">Complete a site access refresher training course once every </w:t>
      </w:r>
      <w:r w:rsidR="00C65146">
        <w:t>5</w:t>
      </w:r>
      <w:r w:rsidRPr="0049124E">
        <w:t xml:space="preserve"> years at a licensee facility or by completing course H-101S in TMS.</w:t>
      </w:r>
    </w:p>
    <w:p w14:paraId="35E2EBA0" w14:textId="7AF23677" w:rsidR="00C93F89" w:rsidRDefault="00941AD8" w:rsidP="0084269B">
      <w:pPr>
        <w:pStyle w:val="BodyText2"/>
        <w:rPr>
          <w:color w:val="000000" w:themeColor="text1"/>
        </w:rPr>
      </w:pPr>
      <w:r>
        <w:rPr>
          <w:color w:val="000000" w:themeColor="text1"/>
        </w:rPr>
        <w:t xml:space="preserve">In addition to the </w:t>
      </w:r>
      <w:r w:rsidR="00B20B8B">
        <w:rPr>
          <w:color w:val="000000" w:themeColor="text1"/>
        </w:rPr>
        <w:t>site access training course, a</w:t>
      </w:r>
      <w:r w:rsidR="005F27AE" w:rsidRPr="00816E4B">
        <w:rPr>
          <w:color w:val="000000" w:themeColor="text1"/>
        </w:rPr>
        <w:t xml:space="preserve">t least 36 cumulative hours of training is required every </w:t>
      </w:r>
      <w:r w:rsidR="00C65146">
        <w:rPr>
          <w:color w:val="000000" w:themeColor="text1"/>
        </w:rPr>
        <w:t>3</w:t>
      </w:r>
      <w:r w:rsidR="001109F0" w:rsidRPr="00816E4B">
        <w:rPr>
          <w:color w:val="000000" w:themeColor="text1"/>
        </w:rPr>
        <w:t>-year</w:t>
      </w:r>
      <w:r w:rsidR="005F27AE" w:rsidRPr="00816E4B">
        <w:rPr>
          <w:color w:val="000000" w:themeColor="text1"/>
        </w:rPr>
        <w:t xml:space="preserve"> training</w:t>
      </w:r>
      <w:r w:rsidR="00F6065B" w:rsidRPr="00816E4B">
        <w:rPr>
          <w:color w:val="000000" w:themeColor="text1"/>
        </w:rPr>
        <w:t xml:space="preserve"> </w:t>
      </w:r>
      <w:r w:rsidR="005F27AE" w:rsidRPr="00816E4B">
        <w:rPr>
          <w:color w:val="000000" w:themeColor="text1"/>
        </w:rPr>
        <w:t>cycle. This training can be either continuing or refresher training as defined in IMC 1245. This training requirement can be met by completing one or more of the following:</w:t>
      </w:r>
    </w:p>
    <w:p w14:paraId="347F03F7" w14:textId="77777777" w:rsidR="00C93F89" w:rsidRDefault="005F27AE" w:rsidP="000154D2">
      <w:pPr>
        <w:pStyle w:val="ListBullet2"/>
        <w:rPr>
          <w:rFonts w:eastAsia="Arial"/>
        </w:rPr>
      </w:pPr>
      <w:r w:rsidRPr="00816E4B">
        <w:rPr>
          <w:rFonts w:eastAsia="Arial"/>
        </w:rPr>
        <w:t>Instructor-led training courses related to health physics (e.g., H-401 courses)</w:t>
      </w:r>
      <w:r w:rsidR="0006660F">
        <w:rPr>
          <w:rFonts w:eastAsia="Arial"/>
        </w:rPr>
        <w:t>.</w:t>
      </w:r>
    </w:p>
    <w:p w14:paraId="4C098750" w14:textId="5A5024D5" w:rsidR="00C93F89" w:rsidRDefault="005F27AE" w:rsidP="000154D2">
      <w:pPr>
        <w:pStyle w:val="ListBullet2"/>
        <w:rPr>
          <w:rFonts w:eastAsia="Arial"/>
        </w:rPr>
      </w:pPr>
      <w:r w:rsidRPr="00F85548">
        <w:rPr>
          <w:rFonts w:eastAsia="Arial"/>
        </w:rPr>
        <w:t xml:space="preserve">Training/instruction in topics relating to the inspector’s duties (training can be completed via webinars, </w:t>
      </w:r>
      <w:r w:rsidR="000A69B2" w:rsidRPr="00F85548">
        <w:rPr>
          <w:rFonts w:eastAsia="Arial"/>
        </w:rPr>
        <w:t xml:space="preserve">Microsoft </w:t>
      </w:r>
      <w:ins w:id="42" w:author="Kenneth Kolaczyk" w:date="2022-11-21T09:25:00Z">
        <w:r w:rsidR="00D541D7" w:rsidRPr="00F85548">
          <w:rPr>
            <w:rFonts w:eastAsia="Arial"/>
          </w:rPr>
          <w:t>Teams, or</w:t>
        </w:r>
      </w:ins>
      <w:r w:rsidRPr="00F85548">
        <w:rPr>
          <w:rFonts w:eastAsia="Arial"/>
        </w:rPr>
        <w:t xml:space="preserve"> similar platforms)</w:t>
      </w:r>
      <w:r w:rsidR="0006660F" w:rsidRPr="00F85548">
        <w:rPr>
          <w:rFonts w:eastAsia="Arial"/>
        </w:rPr>
        <w:t>.</w:t>
      </w:r>
    </w:p>
    <w:p w14:paraId="352898D3" w14:textId="09593F89" w:rsidR="00C93F89" w:rsidRDefault="005F27AE" w:rsidP="000154D2">
      <w:pPr>
        <w:pStyle w:val="ListBullet2"/>
        <w:rPr>
          <w:rFonts w:eastAsia="Arial"/>
        </w:rPr>
      </w:pPr>
      <w:r w:rsidRPr="00816E4B">
        <w:rPr>
          <w:rFonts w:eastAsia="Arial"/>
        </w:rPr>
        <w:t xml:space="preserve">Participation in health physics conferences, </w:t>
      </w:r>
      <w:ins w:id="43" w:author="Kenneth Kolaczyk" w:date="2023-01-17T08:20:00Z">
        <w:r w:rsidR="00DA1E44" w:rsidRPr="00816E4B">
          <w:rPr>
            <w:rFonts w:eastAsia="Arial"/>
          </w:rPr>
          <w:t>lectures,</w:t>
        </w:r>
      </w:ins>
      <w:r w:rsidRPr="00816E4B">
        <w:rPr>
          <w:rFonts w:eastAsia="Arial"/>
        </w:rPr>
        <w:t xml:space="preserve"> or workshops</w:t>
      </w:r>
      <w:r w:rsidR="0006660F">
        <w:rPr>
          <w:rFonts w:eastAsia="Arial"/>
        </w:rPr>
        <w:t>.</w:t>
      </w:r>
    </w:p>
    <w:p w14:paraId="21583897" w14:textId="77777777" w:rsidR="00C93F89" w:rsidRDefault="005F27AE" w:rsidP="000154D2">
      <w:pPr>
        <w:pStyle w:val="ListBullet2"/>
        <w:rPr>
          <w:rFonts w:eastAsia="Arial"/>
        </w:rPr>
      </w:pPr>
      <w:r w:rsidRPr="00816E4B">
        <w:rPr>
          <w:rFonts w:eastAsia="Arial"/>
        </w:rPr>
        <w:t>Commercial or government-sponsored technical training courses related to health physics</w:t>
      </w:r>
      <w:r w:rsidR="0006660F">
        <w:rPr>
          <w:rFonts w:eastAsia="Arial"/>
        </w:rPr>
        <w:t>.</w:t>
      </w:r>
    </w:p>
    <w:p w14:paraId="6B55FACE" w14:textId="77777777" w:rsidR="00C93F89" w:rsidRDefault="005F27AE" w:rsidP="000154D2">
      <w:pPr>
        <w:pStyle w:val="ListBullet2"/>
        <w:rPr>
          <w:rFonts w:eastAsia="Arial"/>
        </w:rPr>
      </w:pPr>
      <w:r w:rsidRPr="00816E4B">
        <w:rPr>
          <w:rFonts w:eastAsia="Arial"/>
        </w:rPr>
        <w:t>Online training courses related to health physics</w:t>
      </w:r>
      <w:r w:rsidR="0006660F">
        <w:rPr>
          <w:rFonts w:eastAsia="Arial"/>
        </w:rPr>
        <w:t>.</w:t>
      </w:r>
    </w:p>
    <w:p w14:paraId="15E02267" w14:textId="4C157F77" w:rsidR="00C93F89" w:rsidRDefault="005F27AE" w:rsidP="0084269B">
      <w:pPr>
        <w:pStyle w:val="BodyText2"/>
        <w:rPr>
          <w:color w:val="000000" w:themeColor="text1"/>
        </w:rPr>
      </w:pPr>
      <w:r w:rsidRPr="00816E4B">
        <w:rPr>
          <w:color w:val="000000" w:themeColor="text1"/>
        </w:rPr>
        <w:t xml:space="preserve">All continuing or refresher training must be approved by the inspector’s </w:t>
      </w:r>
      <w:r w:rsidR="00891A9A">
        <w:rPr>
          <w:color w:val="000000" w:themeColor="text1"/>
        </w:rPr>
        <w:t>branch chief</w:t>
      </w:r>
      <w:r w:rsidR="00B63918">
        <w:rPr>
          <w:color w:val="000000" w:themeColor="text1"/>
        </w:rPr>
        <w:t xml:space="preserve"> </w:t>
      </w:r>
      <w:r w:rsidR="00B63918">
        <w:t>as being appropriate to meet, or partially meet, the requirements of this section</w:t>
      </w:r>
    </w:p>
    <w:p w14:paraId="1C575DD8" w14:textId="45A2FB9B" w:rsidR="00C93F89" w:rsidRDefault="00656D8A" w:rsidP="00C61BE3">
      <w:pPr>
        <w:pStyle w:val="Heading2"/>
        <w:rPr>
          <w:bCs/>
        </w:rPr>
      </w:pPr>
      <w:bookmarkStart w:id="44" w:name="_Toc125033592"/>
      <w:r w:rsidRPr="006D7FA7">
        <w:rPr>
          <w:bCs/>
        </w:rPr>
        <w:t>Appendix C4, Reactor Security Inspector</w:t>
      </w:r>
      <w:bookmarkEnd w:id="44"/>
    </w:p>
    <w:p w14:paraId="4E73309D" w14:textId="7D2FFB4E" w:rsidR="00C93F89" w:rsidRDefault="00656D8A" w:rsidP="00961B6C">
      <w:pPr>
        <w:pStyle w:val="BodyText"/>
        <w:numPr>
          <w:ilvl w:val="0"/>
          <w:numId w:val="8"/>
        </w:numPr>
      </w:pPr>
      <w:r w:rsidRPr="006D7FA7">
        <w:t>Post</w:t>
      </w:r>
      <w:r w:rsidR="00DC57D0" w:rsidRPr="006D7FA7">
        <w:t>-</w:t>
      </w:r>
      <w:r w:rsidRPr="006D7FA7">
        <w:t>qualification requirements: None</w:t>
      </w:r>
    </w:p>
    <w:p w14:paraId="12EAE6D0" w14:textId="3FE72896" w:rsidR="000221AC" w:rsidRDefault="00656D8A" w:rsidP="00961B6C">
      <w:pPr>
        <w:pStyle w:val="BodyText"/>
        <w:numPr>
          <w:ilvl w:val="0"/>
          <w:numId w:val="8"/>
        </w:numPr>
        <w:rPr>
          <w:bCs/>
        </w:rPr>
      </w:pPr>
      <w:r w:rsidRPr="006D7FA7">
        <w:rPr>
          <w:bCs/>
        </w:rPr>
        <w:t>Refresher training requirements:</w:t>
      </w:r>
    </w:p>
    <w:p w14:paraId="37810E5F" w14:textId="2F9F066A" w:rsidR="00C93F89" w:rsidRDefault="00075BBD" w:rsidP="000154D2">
      <w:pPr>
        <w:pStyle w:val="ListBullet2"/>
      </w:pPr>
      <w:r w:rsidRPr="0000298B">
        <w:t xml:space="preserve">Security Counterpart &amp; Technology Refresher (S-402) </w:t>
      </w:r>
      <w:r w:rsidR="00C77D2F">
        <w:t xml:space="preserve">every </w:t>
      </w:r>
      <w:r w:rsidR="00C65146">
        <w:t>3</w:t>
      </w:r>
      <w:r w:rsidR="00C77D2F">
        <w:t>-year training cycle</w:t>
      </w:r>
      <w:r w:rsidRPr="0000298B">
        <w:t>.</w:t>
      </w:r>
    </w:p>
    <w:p w14:paraId="26CEBC98" w14:textId="64F4B6EA" w:rsidR="00C93F89" w:rsidRDefault="004F1119" w:rsidP="000154D2">
      <w:pPr>
        <w:pStyle w:val="ListBullet2"/>
      </w:pPr>
      <w:r w:rsidRPr="00765F6B">
        <w:t xml:space="preserve">Complete a site access refresher training course once every </w:t>
      </w:r>
      <w:r w:rsidR="00C65146">
        <w:t>5</w:t>
      </w:r>
      <w:r w:rsidRPr="00765F6B">
        <w:t xml:space="preserve"> years at a licensee facility or by completing course H-101S in TMS.</w:t>
      </w:r>
    </w:p>
    <w:p w14:paraId="27841396" w14:textId="03D11CFF" w:rsidR="00C93F89" w:rsidRDefault="00907533" w:rsidP="0084269B">
      <w:pPr>
        <w:pStyle w:val="BodyText2"/>
      </w:pPr>
      <w:proofErr w:type="gramStart"/>
      <w:r>
        <w:t>With the exception of</w:t>
      </w:r>
      <w:proofErr w:type="gramEnd"/>
      <w:r>
        <w:t xml:space="preserve"> the site access refresher training requirements course, i</w:t>
      </w:r>
      <w:r w:rsidR="00B133FA" w:rsidRPr="006D7FA7">
        <w:t>f the inspector cannot attend the course listed</w:t>
      </w:r>
      <w:r w:rsidR="00B037D1">
        <w:t xml:space="preserve"> above</w:t>
      </w:r>
      <w:r w:rsidR="00B133FA" w:rsidRPr="006D7FA7">
        <w:t xml:space="preserve"> because of circumstances beyond his/her control, an alternative acceptable course may be substituted with the documented permission of the inspector’s </w:t>
      </w:r>
      <w:r w:rsidR="00891A9A">
        <w:t>branch chief</w:t>
      </w:r>
      <w:r w:rsidR="00B133FA" w:rsidRPr="006D7FA7">
        <w:t xml:space="preserve"> and the </w:t>
      </w:r>
      <w:r w:rsidR="00891A9A">
        <w:t>branch chief</w:t>
      </w:r>
      <w:r w:rsidR="00B133FA" w:rsidRPr="006D7FA7">
        <w:t xml:space="preserve"> of the Office of Nuclear Security and Incident </w:t>
      </w:r>
      <w:r w:rsidR="00B133FA" w:rsidRPr="006D7FA7">
        <w:lastRenderedPageBreak/>
        <w:t xml:space="preserve">Response (NSIR) </w:t>
      </w:r>
      <w:r w:rsidR="00B133FA">
        <w:t>Nuclear</w:t>
      </w:r>
      <w:r w:rsidR="00B133FA" w:rsidRPr="006D7FA7">
        <w:t xml:space="preserve"> Security Oversight </w:t>
      </w:r>
      <w:r w:rsidR="00B133FA" w:rsidRPr="0000298B">
        <w:t>Branch</w:t>
      </w:r>
      <w:r w:rsidR="007719C8">
        <w:t>.</w:t>
      </w:r>
      <w:r w:rsidR="00B90A39">
        <w:t xml:space="preserve"> The </w:t>
      </w:r>
      <w:r w:rsidR="00EF4BB7">
        <w:t xml:space="preserve">documented </w:t>
      </w:r>
      <w:r w:rsidR="00F7369E">
        <w:t xml:space="preserve">permission should be </w:t>
      </w:r>
      <w:r w:rsidR="00624D56">
        <w:t xml:space="preserve">entered into </w:t>
      </w:r>
      <w:r w:rsidR="00D238C6">
        <w:t>the inspector’s training fi</w:t>
      </w:r>
      <w:r w:rsidR="00B02776">
        <w:t>le/data</w:t>
      </w:r>
      <w:r w:rsidR="008D4141">
        <w:t>base as appropriate.</w:t>
      </w:r>
    </w:p>
    <w:p w14:paraId="5900FD6C" w14:textId="189B397C" w:rsidR="00C93F89" w:rsidRDefault="00745AC1" w:rsidP="00C61BE3">
      <w:pPr>
        <w:pStyle w:val="Heading2"/>
      </w:pPr>
      <w:bookmarkStart w:id="45" w:name="_Toc125033593"/>
      <w:r>
        <w:t>Appendix C5, Research and Test Reactor Inspector</w:t>
      </w:r>
      <w:bookmarkEnd w:id="45"/>
    </w:p>
    <w:p w14:paraId="63C329DA" w14:textId="0709B704" w:rsidR="00C93F89" w:rsidRDefault="00745AC1" w:rsidP="00961B6C">
      <w:pPr>
        <w:pStyle w:val="BodyText"/>
        <w:numPr>
          <w:ilvl w:val="0"/>
          <w:numId w:val="9"/>
        </w:numPr>
      </w:pPr>
      <w:r>
        <w:t>Post-qualification requirements:</w:t>
      </w:r>
    </w:p>
    <w:p w14:paraId="798D11F2" w14:textId="1D18B104" w:rsidR="00C93F89" w:rsidRDefault="0049124E" w:rsidP="000154D2">
      <w:pPr>
        <w:pStyle w:val="ListBullet2"/>
      </w:pPr>
      <w:r>
        <w:t>A</w:t>
      </w:r>
      <w:r w:rsidR="00745AC1" w:rsidRPr="00CC60D4">
        <w:t>ttend classes beyond the core requirements (</w:t>
      </w:r>
      <w:r w:rsidR="00DA1E44" w:rsidRPr="00CC60D4">
        <w:t>e.g.,</w:t>
      </w:r>
      <w:r w:rsidR="00745AC1" w:rsidRPr="00CC60D4">
        <w:t xml:space="preserve"> TMS), if needed for oversight mission</w:t>
      </w:r>
      <w:r>
        <w:t>.</w:t>
      </w:r>
    </w:p>
    <w:p w14:paraId="3DF80257" w14:textId="77777777" w:rsidR="00C93F89" w:rsidRDefault="0049124E" w:rsidP="000154D2">
      <w:pPr>
        <w:pStyle w:val="ListBullet2"/>
      </w:pPr>
      <w:r>
        <w:t>R</w:t>
      </w:r>
      <w:r w:rsidR="00745AC1">
        <w:t>ead relevant RTR license amendments, incident reports, new regulatory requirements, etc.</w:t>
      </w:r>
    </w:p>
    <w:p w14:paraId="42D7490C" w14:textId="7D4ACF8D" w:rsidR="00745AC1" w:rsidRDefault="00745AC1" w:rsidP="00961B6C">
      <w:pPr>
        <w:pStyle w:val="BodyText"/>
        <w:numPr>
          <w:ilvl w:val="0"/>
          <w:numId w:val="9"/>
        </w:numPr>
      </w:pPr>
      <w:r>
        <w:t>Refresher training requirements:</w:t>
      </w:r>
    </w:p>
    <w:p w14:paraId="4BC0F1D1" w14:textId="77777777" w:rsidR="00C93F89" w:rsidRDefault="0049124E" w:rsidP="000154D2">
      <w:pPr>
        <w:pStyle w:val="ListBullet2"/>
      </w:pPr>
      <w:r>
        <w:t>A</w:t>
      </w:r>
      <w:r w:rsidR="00745AC1">
        <w:t>ttend courses that have been taken previously or refresher courses on the subject matter</w:t>
      </w:r>
      <w:r>
        <w:t>.</w:t>
      </w:r>
    </w:p>
    <w:p w14:paraId="73A8D26D" w14:textId="77777777" w:rsidR="00C93F89" w:rsidRDefault="0049124E" w:rsidP="000154D2">
      <w:pPr>
        <w:pStyle w:val="ListBullet2"/>
      </w:pPr>
      <w:r>
        <w:t>P</w:t>
      </w:r>
      <w:r w:rsidR="00745AC1">
        <w:t>articipat</w:t>
      </w:r>
      <w:r>
        <w:t>e</w:t>
      </w:r>
      <w:r w:rsidR="00745AC1">
        <w:t xml:space="preserve"> in information exchange forums with counterparts (e.g., RTR inspectors, RTR PMs, RTR operator license examiners, other NRC groups, and TRTR)</w:t>
      </w:r>
      <w:r>
        <w:t>.</w:t>
      </w:r>
    </w:p>
    <w:p w14:paraId="5C69C5D2" w14:textId="6195E440" w:rsidR="00C93F89" w:rsidRDefault="0049124E" w:rsidP="000154D2">
      <w:pPr>
        <w:pStyle w:val="ListBullet2"/>
      </w:pPr>
      <w:r w:rsidRPr="00A157FA">
        <w:t>P</w:t>
      </w:r>
      <w:r w:rsidR="00745AC1" w:rsidRPr="00A157FA">
        <w:t>erform a joint inspection with another RTR inspector with an emphasis on exchanging good practices and techniques.</w:t>
      </w:r>
    </w:p>
    <w:p w14:paraId="0C7E24F2" w14:textId="6E748316" w:rsidR="00C93F89" w:rsidRDefault="005C1A8A" w:rsidP="000154D2">
      <w:pPr>
        <w:pStyle w:val="ListBullet2"/>
      </w:pPr>
      <w:r w:rsidRPr="00A157FA">
        <w:t xml:space="preserve">Complete a site access refresher training course once every </w:t>
      </w:r>
      <w:r w:rsidR="00C65146">
        <w:t>5</w:t>
      </w:r>
      <w:r w:rsidRPr="00A157FA">
        <w:t xml:space="preserve"> years by completing course H-101S in TMS. A comparable licensee facility site</w:t>
      </w:r>
      <w:r w:rsidR="00C71FE7">
        <w:t xml:space="preserve"> </w:t>
      </w:r>
      <w:r w:rsidRPr="00A157FA">
        <w:t>specific access course, where available, may be substituted for completion of H-101S.</w:t>
      </w:r>
    </w:p>
    <w:p w14:paraId="5A131928" w14:textId="15F90B2A" w:rsidR="00C93F89" w:rsidRDefault="00656D8A" w:rsidP="00C61BE3">
      <w:pPr>
        <w:pStyle w:val="Heading2"/>
      </w:pPr>
      <w:bookmarkStart w:id="46" w:name="_Toc125033594"/>
      <w:r w:rsidRPr="006D7FA7">
        <w:rPr>
          <w:bCs/>
        </w:rPr>
        <w:t>Appendix C6, Emergency Preparedness Inspector</w:t>
      </w:r>
      <w:bookmarkEnd w:id="46"/>
    </w:p>
    <w:p w14:paraId="584CE106" w14:textId="5EC067C2" w:rsidR="001068CC" w:rsidRDefault="00DC57D0" w:rsidP="00961B6C">
      <w:pPr>
        <w:pStyle w:val="BodyText"/>
        <w:numPr>
          <w:ilvl w:val="0"/>
          <w:numId w:val="10"/>
        </w:numPr>
        <w:rPr>
          <w:bCs/>
        </w:rPr>
      </w:pPr>
      <w:r w:rsidRPr="006D7FA7">
        <w:rPr>
          <w:bCs/>
        </w:rPr>
        <w:t xml:space="preserve">Post-qualification </w:t>
      </w:r>
      <w:r w:rsidR="00656D8A" w:rsidRPr="006D7FA7">
        <w:rPr>
          <w:bCs/>
        </w:rPr>
        <w:t>requirements:</w:t>
      </w:r>
    </w:p>
    <w:p w14:paraId="7B3632A7" w14:textId="6F8B6CDA" w:rsidR="00656D8A" w:rsidRPr="0076273A" w:rsidRDefault="00656D8A" w:rsidP="000154D2">
      <w:pPr>
        <w:pStyle w:val="ListBullet2"/>
        <w:rPr>
          <w:color w:val="000000" w:themeColor="text1"/>
        </w:rPr>
      </w:pPr>
      <w:r w:rsidRPr="006D7FA7">
        <w:t>Attendance at courses will be determined by your supervisor and is dependent on your previous work experience and planned inspection activities (e.g., lead emergency preparedness inspector, RAC member).</w:t>
      </w:r>
    </w:p>
    <w:p w14:paraId="798F59DA" w14:textId="47F03B57" w:rsidR="00C93F89" w:rsidRDefault="00656D8A" w:rsidP="00961B6C">
      <w:pPr>
        <w:pStyle w:val="BodyText"/>
        <w:numPr>
          <w:ilvl w:val="0"/>
          <w:numId w:val="10"/>
        </w:numPr>
        <w:rPr>
          <w:color w:val="000000" w:themeColor="text1"/>
        </w:rPr>
      </w:pPr>
      <w:r w:rsidRPr="0076273A">
        <w:rPr>
          <w:bCs/>
          <w:color w:val="000000" w:themeColor="text1"/>
        </w:rPr>
        <w:t>Refresher training requirements:</w:t>
      </w:r>
    </w:p>
    <w:p w14:paraId="4359022E" w14:textId="77777777" w:rsidR="00C93F89" w:rsidRDefault="00790F62" w:rsidP="000154D2">
      <w:pPr>
        <w:pStyle w:val="ListBullet2"/>
      </w:pPr>
      <w:r w:rsidRPr="0076273A">
        <w:t>A</w:t>
      </w:r>
      <w:r w:rsidR="00B26E92" w:rsidRPr="0076273A">
        <w:t>ttend courses that have been taken previously or refresher courses on the subject matter</w:t>
      </w:r>
      <w:r w:rsidR="0049124E">
        <w:t>.</w:t>
      </w:r>
    </w:p>
    <w:p w14:paraId="48B4A820" w14:textId="77777777" w:rsidR="00C93F89" w:rsidRDefault="00462C3D" w:rsidP="000154D2">
      <w:pPr>
        <w:pStyle w:val="ListBullet2"/>
        <w:rPr>
          <w:color w:val="000000" w:themeColor="text1"/>
        </w:rPr>
      </w:pPr>
      <w:r>
        <w:t>Support other inspection programs or program offices as desired/needed</w:t>
      </w:r>
      <w:r w:rsidR="0049124E">
        <w:t>.</w:t>
      </w:r>
    </w:p>
    <w:p w14:paraId="1E07A316" w14:textId="20E31D44" w:rsidR="00C93F89" w:rsidRDefault="005F5E8D" w:rsidP="000154D2">
      <w:pPr>
        <w:pStyle w:val="ListBullet2"/>
        <w:rPr>
          <w:color w:val="000000" w:themeColor="text1"/>
        </w:rPr>
      </w:pPr>
      <w:r>
        <w:t xml:space="preserve">Complete a </w:t>
      </w:r>
      <w:r w:rsidRPr="00A514D3">
        <w:t xml:space="preserve">site access refresher training course once every </w:t>
      </w:r>
      <w:r w:rsidR="001007B8">
        <w:t>5</w:t>
      </w:r>
      <w:r w:rsidRPr="00A514D3">
        <w:t xml:space="preserve"> years at a licensee facility or by completing course H-101S in TMS</w:t>
      </w:r>
      <w:r w:rsidR="00DB6AD0">
        <w:t>.</w:t>
      </w:r>
    </w:p>
    <w:p w14:paraId="1D7E1DD4" w14:textId="0E2DF7D1" w:rsidR="00656D8A" w:rsidRPr="006D7FA7" w:rsidRDefault="00656D8A" w:rsidP="00C61BE3">
      <w:pPr>
        <w:pStyle w:val="Heading2"/>
      </w:pPr>
      <w:bookmarkStart w:id="47" w:name="_Toc125033595"/>
      <w:r w:rsidRPr="006D7FA7">
        <w:rPr>
          <w:bCs/>
        </w:rPr>
        <w:t>Appendix C7, Fire Protection Inspector</w:t>
      </w:r>
      <w:bookmarkEnd w:id="47"/>
    </w:p>
    <w:p w14:paraId="222B1B09" w14:textId="75E2C1B6" w:rsidR="00414E9F" w:rsidRPr="00D93C88" w:rsidRDefault="00DC57D0" w:rsidP="00D93C88">
      <w:pPr>
        <w:pStyle w:val="BodyText"/>
        <w:numPr>
          <w:ilvl w:val="0"/>
          <w:numId w:val="11"/>
        </w:numPr>
      </w:pPr>
      <w:bookmarkStart w:id="48" w:name="_Toc211758542"/>
      <w:bookmarkStart w:id="49" w:name="_Toc219601605"/>
      <w:r w:rsidRPr="00D93C88">
        <w:t xml:space="preserve">Post-qualification </w:t>
      </w:r>
      <w:r w:rsidR="00656D8A" w:rsidRPr="00D93C88">
        <w:t>requirements:</w:t>
      </w:r>
      <w:bookmarkEnd w:id="48"/>
      <w:bookmarkEnd w:id="49"/>
    </w:p>
    <w:p w14:paraId="4E29778C" w14:textId="172E50F7" w:rsidR="00C93F89" w:rsidRDefault="00D7651C" w:rsidP="000154D2">
      <w:pPr>
        <w:pStyle w:val="ListBullet2"/>
      </w:pPr>
      <w:r w:rsidRPr="006D7FA7">
        <w:t>Root Cause Report Evaluation (G-204)</w:t>
      </w:r>
    </w:p>
    <w:p w14:paraId="752AD6D7" w14:textId="2477C5E7" w:rsidR="00C93F89" w:rsidRDefault="0049124E" w:rsidP="000154D2">
      <w:pPr>
        <w:pStyle w:val="ListBullet2"/>
      </w:pPr>
      <w:r>
        <w:t>A</w:t>
      </w:r>
      <w:r w:rsidR="00D7651C" w:rsidRPr="006D7FA7">
        <w:t xml:space="preserve">ttend classes beyond the core requirements (e.g., see </w:t>
      </w:r>
      <w:r w:rsidR="000D0B4D" w:rsidRPr="009B2134">
        <w:rPr>
          <w:color w:val="000000" w:themeColor="text1"/>
        </w:rPr>
        <w:t>TMS</w:t>
      </w:r>
      <w:r w:rsidR="00D7651C" w:rsidRPr="006D7FA7">
        <w:t xml:space="preserve"> or Appendix D3, “Fire </w:t>
      </w:r>
      <w:r w:rsidR="00D7651C" w:rsidRPr="006D7FA7">
        <w:lastRenderedPageBreak/>
        <w:t xml:space="preserve">Protection Advanced-Level Training,” </w:t>
      </w:r>
      <w:ins w:id="50" w:author="Kenneth Kolaczyk" w:date="2022-11-21T09:26:00Z">
        <w:r w:rsidR="00D541D7">
          <w:t>in</w:t>
        </w:r>
      </w:ins>
      <w:r w:rsidR="00D7651C" w:rsidRPr="006D7FA7">
        <w:t xml:space="preserve"> IMC 1245)</w:t>
      </w:r>
    </w:p>
    <w:p w14:paraId="49A5B828" w14:textId="77777777" w:rsidR="00C93F89" w:rsidRDefault="00F85548" w:rsidP="00961B6C">
      <w:pPr>
        <w:pStyle w:val="BodyText"/>
        <w:numPr>
          <w:ilvl w:val="0"/>
          <w:numId w:val="11"/>
        </w:numPr>
        <w:rPr>
          <w:color w:val="000000" w:themeColor="text1"/>
        </w:rPr>
      </w:pPr>
      <w:r w:rsidRPr="00A157FA">
        <w:rPr>
          <w:color w:val="000000" w:themeColor="text1"/>
        </w:rPr>
        <w:t>Refresher training requirements:</w:t>
      </w:r>
    </w:p>
    <w:p w14:paraId="40EBDF0C" w14:textId="7F5B4984" w:rsidR="00C93F89" w:rsidRDefault="00B91F48" w:rsidP="000154D2">
      <w:pPr>
        <w:pStyle w:val="ListBullet2"/>
      </w:pPr>
      <w:r w:rsidRPr="00A157FA">
        <w:t xml:space="preserve">Complete a site access refresher training course once every </w:t>
      </w:r>
      <w:r w:rsidR="001007B8">
        <w:t>5</w:t>
      </w:r>
      <w:r w:rsidRPr="00A157FA">
        <w:t xml:space="preserve"> years at a licensee facility or by completing course H-101S in TMS.</w:t>
      </w:r>
    </w:p>
    <w:p w14:paraId="7C046FFE" w14:textId="77777777" w:rsidR="00C93F89" w:rsidRDefault="00B10EBB" w:rsidP="0084269B">
      <w:pPr>
        <w:pStyle w:val="BodyText2"/>
      </w:pPr>
      <w:r>
        <w:t>Additional s</w:t>
      </w:r>
      <w:r w:rsidR="004804D3" w:rsidRPr="006D7FA7">
        <w:t xml:space="preserve">uggestions for </w:t>
      </w:r>
      <w:r w:rsidR="00751481">
        <w:t>refresh</w:t>
      </w:r>
      <w:r w:rsidR="00923E4A">
        <w:t xml:space="preserve">er </w:t>
      </w:r>
      <w:r>
        <w:t xml:space="preserve">training </w:t>
      </w:r>
      <w:r w:rsidR="004804D3" w:rsidRPr="006D7FA7">
        <w:t>include but are not limited to the following:</w:t>
      </w:r>
    </w:p>
    <w:p w14:paraId="45D3E7A0" w14:textId="77777777" w:rsidR="00C93F89" w:rsidRDefault="0049124E" w:rsidP="000154D2">
      <w:pPr>
        <w:pStyle w:val="ListBullet2"/>
      </w:pPr>
      <w:r>
        <w:t>A</w:t>
      </w:r>
      <w:r w:rsidR="004804D3" w:rsidRPr="006D7FA7">
        <w:t>ttend courses that have been taken previously or refresher courses on the subject matter</w:t>
      </w:r>
      <w:r w:rsidR="005B6969">
        <w:t>.</w:t>
      </w:r>
    </w:p>
    <w:p w14:paraId="7A1B0A9B" w14:textId="77777777" w:rsidR="00C93F89" w:rsidRDefault="0049124E" w:rsidP="000154D2">
      <w:pPr>
        <w:pStyle w:val="ListBullet2"/>
      </w:pPr>
      <w:r>
        <w:t>A</w:t>
      </w:r>
      <w:r w:rsidR="004804D3" w:rsidRPr="006D7FA7">
        <w:t>ssist in the presentation of fire protection training</w:t>
      </w:r>
      <w:r w:rsidR="005B6969">
        <w:t>.</w:t>
      </w:r>
    </w:p>
    <w:p w14:paraId="751EBF36" w14:textId="77777777" w:rsidR="00C93F89" w:rsidRDefault="005B6969" w:rsidP="000154D2">
      <w:pPr>
        <w:pStyle w:val="ListBullet2"/>
        <w:rPr>
          <w:b/>
          <w:bCs/>
        </w:rPr>
      </w:pPr>
      <w:r>
        <w:t>P</w:t>
      </w:r>
      <w:r w:rsidR="004804D3" w:rsidRPr="006D7FA7">
        <w:t>articipat</w:t>
      </w:r>
      <w:r>
        <w:t>e</w:t>
      </w:r>
      <w:r w:rsidR="004804D3" w:rsidRPr="006D7FA7">
        <w:t xml:space="preserve"> in information exchange forums with counterparts (e.g., regional fire protection workshops)</w:t>
      </w:r>
      <w:r>
        <w:t>.</w:t>
      </w:r>
    </w:p>
    <w:p w14:paraId="0AC8F0B7" w14:textId="1488D130" w:rsidR="00C85301" w:rsidRDefault="00C85301" w:rsidP="00C61BE3">
      <w:pPr>
        <w:pStyle w:val="Heading2"/>
      </w:pPr>
      <w:bookmarkStart w:id="51" w:name="_Toc125033596"/>
      <w:r>
        <w:t>Appendix C8, Vendor Inspector</w:t>
      </w:r>
      <w:bookmarkEnd w:id="51"/>
    </w:p>
    <w:p w14:paraId="4362A15A" w14:textId="73647AC8" w:rsidR="00202B0A" w:rsidRDefault="00C85301" w:rsidP="00961B6C">
      <w:pPr>
        <w:pStyle w:val="BodyText"/>
        <w:numPr>
          <w:ilvl w:val="0"/>
          <w:numId w:val="12"/>
        </w:numPr>
      </w:pPr>
      <w:r w:rsidRPr="00C85301">
        <w:t>Post-qualification requirements:</w:t>
      </w:r>
    </w:p>
    <w:p w14:paraId="7410183A" w14:textId="70C74E4D" w:rsidR="00ED3F36" w:rsidRPr="00CC60D4" w:rsidRDefault="00ED3F36" w:rsidP="000154D2">
      <w:pPr>
        <w:pStyle w:val="ListBullet2"/>
      </w:pPr>
      <w:r w:rsidRPr="00CC60D4">
        <w:t>Vendor Inspector group training conducted at least three times per fiscal year that concentrates on core competencies and lessons learned.</w:t>
      </w:r>
    </w:p>
    <w:p w14:paraId="5CC2C0ED" w14:textId="66214E9F" w:rsidR="00B56DA1" w:rsidRDefault="00C85301" w:rsidP="00961B6C">
      <w:pPr>
        <w:pStyle w:val="BodyText"/>
        <w:numPr>
          <w:ilvl w:val="0"/>
          <w:numId w:val="12"/>
        </w:numPr>
      </w:pPr>
      <w:r>
        <w:t>Refresher training requirements:</w:t>
      </w:r>
    </w:p>
    <w:p w14:paraId="1BEE8373" w14:textId="4881D9E5" w:rsidR="009D3FEC" w:rsidRDefault="009D3FEC" w:rsidP="000154D2">
      <w:pPr>
        <w:pStyle w:val="ListBullet2"/>
      </w:pPr>
      <w:r w:rsidRPr="00B26A0C">
        <w:t xml:space="preserve">Complete a site access refresher training course once every </w:t>
      </w:r>
      <w:r w:rsidR="001007B8">
        <w:t>5</w:t>
      </w:r>
      <w:r w:rsidRPr="00B26A0C">
        <w:t xml:space="preserve"> years at a licensee facility or by completing course H-101S in TMS.</w:t>
      </w:r>
    </w:p>
    <w:p w14:paraId="2CBC0BA0" w14:textId="6436E410" w:rsidR="009D3FEC" w:rsidRPr="00B95D34" w:rsidRDefault="00D541D7" w:rsidP="0084269B">
      <w:pPr>
        <w:pStyle w:val="BodyText2"/>
        <w:rPr>
          <w:color w:val="000000" w:themeColor="text1"/>
        </w:rPr>
      </w:pPr>
      <w:ins w:id="52" w:author="Kenneth Kolaczyk" w:date="2022-11-21T09:26:00Z">
        <w:r w:rsidRPr="00B95D34">
          <w:rPr>
            <w:color w:val="000000" w:themeColor="text1"/>
          </w:rPr>
          <w:t>Except for</w:t>
        </w:r>
      </w:ins>
      <w:r w:rsidR="009B2A52" w:rsidRPr="00B95D34">
        <w:rPr>
          <w:color w:val="000000" w:themeColor="text1"/>
        </w:rPr>
        <w:t xml:space="preserve"> the site access refresher training requirements course, if the inspector cannot meet the post-qualification and refresher training requirements because of circumstances beyond the inspector’s control, an alternative acceptable training may be substituted with the documented permission of the Quality Assurance and Vendor Inspection (IQVB) </w:t>
      </w:r>
      <w:r w:rsidR="00671999">
        <w:rPr>
          <w:color w:val="000000" w:themeColor="text1"/>
        </w:rPr>
        <w:t>b</w:t>
      </w:r>
      <w:r w:rsidR="009B2A52" w:rsidRPr="00B95D34">
        <w:rPr>
          <w:color w:val="000000" w:themeColor="text1"/>
        </w:rPr>
        <w:t xml:space="preserve">ranch </w:t>
      </w:r>
      <w:r w:rsidR="00671999">
        <w:rPr>
          <w:color w:val="000000" w:themeColor="text1"/>
        </w:rPr>
        <w:t>c</w:t>
      </w:r>
      <w:r w:rsidR="009B2A52" w:rsidRPr="00B95D34">
        <w:rPr>
          <w:color w:val="000000" w:themeColor="text1"/>
        </w:rPr>
        <w:t>hief. The documented permission should be tracked by the IQVB training coordinator as appropriate.</w:t>
      </w:r>
    </w:p>
    <w:p w14:paraId="5B15A426" w14:textId="5FCDE41F" w:rsidR="00656D8A" w:rsidRPr="006D7FA7" w:rsidRDefault="00656D8A" w:rsidP="00C61BE3">
      <w:pPr>
        <w:pStyle w:val="Heading2"/>
      </w:pPr>
      <w:bookmarkStart w:id="53" w:name="_Toc125033597"/>
      <w:r w:rsidRPr="006D7FA7">
        <w:rPr>
          <w:bCs/>
        </w:rPr>
        <w:t>Appendix C9, Senior Reactor Analyst</w:t>
      </w:r>
      <w:bookmarkEnd w:id="53"/>
    </w:p>
    <w:p w14:paraId="31F7DF74" w14:textId="45E144FC" w:rsidR="003B6912" w:rsidRDefault="00611441" w:rsidP="00961B6C">
      <w:pPr>
        <w:pStyle w:val="BodyText"/>
        <w:numPr>
          <w:ilvl w:val="0"/>
          <w:numId w:val="13"/>
        </w:numPr>
      </w:pPr>
      <w:r w:rsidRPr="00E971E9">
        <w:t>Post-qualif</w:t>
      </w:r>
      <w:r>
        <w:t>ication requirements:</w:t>
      </w:r>
    </w:p>
    <w:p w14:paraId="0AA7395A" w14:textId="7EB99E39" w:rsidR="00611441" w:rsidRPr="006D7FA7" w:rsidRDefault="00611441" w:rsidP="0084269B">
      <w:pPr>
        <w:pStyle w:val="BodyText2"/>
      </w:pPr>
      <w:r>
        <w:t>For analyst</w:t>
      </w:r>
      <w:r w:rsidRPr="00E971E9">
        <w:t>s fully qualified after the effective date of these courses, attendance at these courses is a post-qualification requirement to be completed prior to the end of the third calendar year after achieving full qualification</w:t>
      </w:r>
      <w:r w:rsidRPr="006D7FA7">
        <w:t>:</w:t>
      </w:r>
    </w:p>
    <w:p w14:paraId="3ED51D9F" w14:textId="77777777" w:rsidR="00E04D7C" w:rsidRDefault="00665F7F" w:rsidP="000154D2">
      <w:pPr>
        <w:pStyle w:val="ListBullet2"/>
      </w:pPr>
      <w:r w:rsidRPr="00665F7F">
        <w:t xml:space="preserve">Accident Consequence Analysis (P-301) </w:t>
      </w:r>
      <w:r w:rsidR="00611441">
        <w:t>(effective date November 24, 2015</w:t>
      </w:r>
      <w:r w:rsidR="00611441" w:rsidRPr="006D7FA7">
        <w:t>)</w:t>
      </w:r>
    </w:p>
    <w:p w14:paraId="106FBB87" w14:textId="49C8FE6B" w:rsidR="00656D8A" w:rsidRDefault="00665F7F" w:rsidP="000154D2">
      <w:pPr>
        <w:pStyle w:val="ListBullet2"/>
      </w:pPr>
      <w:r w:rsidRPr="00665F7F">
        <w:t>Bayesian Inference in Risk Assessment Advanced Topics (P-502</w:t>
      </w:r>
      <w:r w:rsidR="00D074F7">
        <w:t>)</w:t>
      </w:r>
      <w:r w:rsidR="00611441" w:rsidRPr="00611441">
        <w:t xml:space="preserve"> </w:t>
      </w:r>
      <w:r w:rsidR="00611441">
        <w:t>(effective date November 24, 2015</w:t>
      </w:r>
      <w:r w:rsidR="00611441" w:rsidRPr="006D7FA7">
        <w:t>)</w:t>
      </w:r>
    </w:p>
    <w:p w14:paraId="14164A94" w14:textId="77777777" w:rsidR="00E04D7C" w:rsidRDefault="009A4046" w:rsidP="0084269B">
      <w:pPr>
        <w:pStyle w:val="BodyText2"/>
      </w:pPr>
      <w:r w:rsidRPr="009A4046">
        <w:t>For example, if full qualification was completed in May 201</w:t>
      </w:r>
      <w:r w:rsidR="00907533">
        <w:t>9</w:t>
      </w:r>
      <w:r w:rsidRPr="009A4046">
        <w:t>, the post qualification training is required to be completed before the end of 20</w:t>
      </w:r>
      <w:r w:rsidR="00307CB6">
        <w:t>2</w:t>
      </w:r>
      <w:r w:rsidR="00907533">
        <w:t>2</w:t>
      </w:r>
      <w:r w:rsidRPr="009A4046">
        <w:t>.</w:t>
      </w:r>
    </w:p>
    <w:p w14:paraId="3B50EB1C" w14:textId="6E205D5F" w:rsidR="00E04D7C" w:rsidRDefault="00656D8A" w:rsidP="00671999">
      <w:pPr>
        <w:pStyle w:val="BodyText"/>
        <w:keepNext/>
        <w:numPr>
          <w:ilvl w:val="0"/>
          <w:numId w:val="13"/>
        </w:numPr>
      </w:pPr>
      <w:r w:rsidRPr="006D7FA7">
        <w:rPr>
          <w:bCs/>
        </w:rPr>
        <w:lastRenderedPageBreak/>
        <w:t>Refresher training requirements:</w:t>
      </w:r>
    </w:p>
    <w:p w14:paraId="3B366BB9" w14:textId="07F93158" w:rsidR="00E04D7C" w:rsidRDefault="009D3FEC" w:rsidP="000154D2">
      <w:pPr>
        <w:pStyle w:val="ListBullet2"/>
      </w:pPr>
      <w:r w:rsidRPr="006D7FA7">
        <w:t>Technology review (</w:t>
      </w:r>
      <w:r w:rsidR="00D541D7" w:rsidRPr="006D7FA7">
        <w:t>i.e.,</w:t>
      </w:r>
      <w:r w:rsidRPr="006D7FA7">
        <w:t> 904 B/P, R-905P, R-906P</w:t>
      </w:r>
      <w:r>
        <w:t xml:space="preserve"> or R-907P</w:t>
      </w:r>
      <w:r w:rsidRPr="006D7FA7">
        <w:t>) and simulator refresher (i.e., R-704 B/P, R-705P, R-706P</w:t>
      </w:r>
      <w:r>
        <w:t xml:space="preserve"> or R-707P</w:t>
      </w:r>
      <w:r w:rsidRPr="006D7FA7">
        <w:t xml:space="preserve">) are both required every </w:t>
      </w:r>
      <w:r w:rsidR="001007B8">
        <w:t>3</w:t>
      </w:r>
      <w:r>
        <w:t>-year training cycle</w:t>
      </w:r>
      <w:r w:rsidRPr="006D7FA7">
        <w:t>.</w:t>
      </w:r>
      <w:r w:rsidRPr="007B1971">
        <w:t xml:space="preserve"> </w:t>
      </w:r>
      <w:r w:rsidRPr="006D7FA7">
        <w:t xml:space="preserve">When taking the refresher courses, it is also recommended that the simulator and technology review courses be scheduled as close together as possible. </w:t>
      </w:r>
      <w:r w:rsidR="0042408A" w:rsidRPr="006D7FA7">
        <w:t xml:space="preserve">It is recommended that </w:t>
      </w:r>
      <w:r w:rsidR="00ED2903">
        <w:t>refresher training</w:t>
      </w:r>
      <w:r w:rsidR="000A1960">
        <w:t xml:space="preserve"> </w:t>
      </w:r>
      <w:r w:rsidR="0042408A" w:rsidRPr="006D7FA7">
        <w:t>for SRAs be alternated between PWR and BWR technologies.</w:t>
      </w:r>
    </w:p>
    <w:p w14:paraId="08E89411" w14:textId="53F25421" w:rsidR="00E04D7C" w:rsidRDefault="009D3FEC" w:rsidP="000154D2">
      <w:pPr>
        <w:pStyle w:val="ListBullet2"/>
      </w:pPr>
      <w:r w:rsidRPr="00252994">
        <w:t xml:space="preserve">If possible, attend a professional meeting at least once during the </w:t>
      </w:r>
      <w:r w:rsidR="001007B8">
        <w:t>3</w:t>
      </w:r>
      <w:r w:rsidR="00C03DDE">
        <w:t>-</w:t>
      </w:r>
      <w:r w:rsidRPr="00252994">
        <w:t xml:space="preserve">year training cycle. The meetings may be either NRC or industry sponsored and should address PRA applications or specific aspects of PRA (e.g., human reliability assessment, </w:t>
      </w:r>
      <w:r w:rsidR="00825CD4">
        <w:t>C</w:t>
      </w:r>
      <w:r w:rsidRPr="00252994">
        <w:t xml:space="preserve">ommon </w:t>
      </w:r>
      <w:r w:rsidR="00825CD4">
        <w:t>C</w:t>
      </w:r>
      <w:r w:rsidRPr="00252994">
        <w:t>ause failure analysis, fault tree/event tree modeling, risk communications, etc.,) that are of interest to the SRA and important for continued development in the SRA’s understanding of risk technology.</w:t>
      </w:r>
    </w:p>
    <w:p w14:paraId="271E2C32" w14:textId="54872DB6" w:rsidR="00E04D7C" w:rsidRDefault="00604590" w:rsidP="000154D2">
      <w:pPr>
        <w:pStyle w:val="ListBullet2"/>
        <w:rPr>
          <w:color w:val="000000" w:themeColor="text1"/>
        </w:rPr>
      </w:pPr>
      <w:r w:rsidRPr="00252994">
        <w:t xml:space="preserve">Complete a site access refresher training course once every </w:t>
      </w:r>
      <w:r w:rsidR="001007B8">
        <w:t>5</w:t>
      </w:r>
      <w:r w:rsidRPr="00252994">
        <w:t xml:space="preserve"> years at a licensee facility or by completing course H-101S in TMS</w:t>
      </w:r>
      <w:r w:rsidR="005F6EDA">
        <w:t>.</w:t>
      </w:r>
    </w:p>
    <w:p w14:paraId="4ABCC154" w14:textId="2FFDDD04" w:rsidR="00E04D7C" w:rsidRDefault="008B4F22" w:rsidP="000154D2">
      <w:pPr>
        <w:pStyle w:val="ListBullet2"/>
      </w:pPr>
      <w:r w:rsidRPr="006D7FA7">
        <w:t>Other training needs should be evaluated based on the needs of the individual. Fo</w:t>
      </w:r>
      <w:r>
        <w:t xml:space="preserve">r </w:t>
      </w:r>
      <w:r w:rsidRPr="006D7FA7">
        <w:t>example,</w:t>
      </w:r>
      <w:r>
        <w:t xml:space="preserve"> </w:t>
      </w:r>
      <w:r w:rsidRPr="006D7FA7">
        <w:t>although a qualified SRA had previously received training on SAPHIRE, it may be appropriate to retake the course, assuming the SAPHIRE</w:t>
      </w:r>
      <w:r>
        <w:t xml:space="preserve"> </w:t>
      </w:r>
      <w:r w:rsidRPr="006D7FA7">
        <w:t>code had changed sufficiently to warrant the need for additional training</w:t>
      </w:r>
      <w:r w:rsidR="009C7D5D">
        <w:t>.</w:t>
      </w:r>
    </w:p>
    <w:p w14:paraId="175853FE" w14:textId="78B55040" w:rsidR="00E04D7C" w:rsidRDefault="00D70462" w:rsidP="00C61BE3">
      <w:pPr>
        <w:pStyle w:val="Heading2"/>
        <w:rPr>
          <w:bCs/>
        </w:rPr>
      </w:pPr>
      <w:bookmarkStart w:id="54" w:name="_Toc125033598"/>
      <w:r w:rsidRPr="006D7FA7">
        <w:rPr>
          <w:bCs/>
        </w:rPr>
        <w:t>Appendix C10, Operator Licensing Examiner</w:t>
      </w:r>
      <w:bookmarkEnd w:id="54"/>
    </w:p>
    <w:p w14:paraId="7A35E41A" w14:textId="3914B28D" w:rsidR="00D70462" w:rsidRPr="006D7FA7" w:rsidRDefault="00D70462" w:rsidP="00961B6C">
      <w:pPr>
        <w:pStyle w:val="BodyText"/>
        <w:numPr>
          <w:ilvl w:val="0"/>
          <w:numId w:val="14"/>
        </w:numPr>
      </w:pPr>
      <w:r w:rsidRPr="006D7FA7">
        <w:t>Post-qualification requirements: None.</w:t>
      </w:r>
    </w:p>
    <w:p w14:paraId="4D077A53" w14:textId="00FEED7D" w:rsidR="00D70462" w:rsidRPr="00BA4B0F" w:rsidRDefault="00D70462" w:rsidP="00961B6C">
      <w:pPr>
        <w:pStyle w:val="BodyText"/>
        <w:numPr>
          <w:ilvl w:val="0"/>
          <w:numId w:val="14"/>
        </w:numPr>
        <w:rPr>
          <w:bCs/>
        </w:rPr>
      </w:pPr>
      <w:r w:rsidRPr="00BA4B0F">
        <w:rPr>
          <w:bCs/>
        </w:rPr>
        <w:t>Refresher training requirements:</w:t>
      </w:r>
    </w:p>
    <w:p w14:paraId="169279F4" w14:textId="7B4BDEE6" w:rsidR="00E04D7C" w:rsidRDefault="00D70462" w:rsidP="000154D2">
      <w:pPr>
        <w:pStyle w:val="ListBullet2"/>
      </w:pPr>
      <w:r w:rsidRPr="006D7FA7">
        <w:t>Technology review (i.e., R-904 B/P, R-905P, R-906P</w:t>
      </w:r>
      <w:r w:rsidR="009D3FEC">
        <w:t xml:space="preserve"> </w:t>
      </w:r>
      <w:r w:rsidR="009D3FEC">
        <w:rPr>
          <w:color w:val="000000" w:themeColor="text1"/>
        </w:rPr>
        <w:t>or R-907P</w:t>
      </w:r>
      <w:r w:rsidRPr="006D7FA7">
        <w:t>) and simulator refresher (i.e., R-704 B/P, R-705P, R-706P</w:t>
      </w:r>
      <w:r w:rsidR="009D3FEC">
        <w:t xml:space="preserve"> or</w:t>
      </w:r>
      <w:r w:rsidR="009D3FEC">
        <w:rPr>
          <w:color w:val="000000" w:themeColor="text1"/>
        </w:rPr>
        <w:t xml:space="preserve"> R-707P</w:t>
      </w:r>
      <w:r w:rsidRPr="006D7FA7">
        <w:t xml:space="preserve">) are both required every </w:t>
      </w:r>
      <w:r w:rsidR="001007B8">
        <w:t>3</w:t>
      </w:r>
      <w:r w:rsidR="00D97928">
        <w:t>-</w:t>
      </w:r>
      <w:r>
        <w:t>year training cycle</w:t>
      </w:r>
      <w:r w:rsidRPr="006D7FA7">
        <w:t>.</w:t>
      </w:r>
      <w:r w:rsidRPr="007B1971">
        <w:t xml:space="preserve"> </w:t>
      </w:r>
      <w:r w:rsidRPr="006D7FA7">
        <w:t xml:space="preserve">When taking the refresher courses, it is also recommended that the simulator and technology review courses be scheduled as close together as possible. </w:t>
      </w:r>
      <w:r>
        <w:t>Th</w:t>
      </w:r>
      <w:r w:rsidRPr="006D7FA7">
        <w:t>e due date will be determined based on the individual’s full inspector qualification or O</w:t>
      </w:r>
      <w:r w:rsidR="0030182F">
        <w:t xml:space="preserve">perator </w:t>
      </w:r>
      <w:r w:rsidRPr="006D7FA7">
        <w:t>L</w:t>
      </w:r>
      <w:r w:rsidR="0030182F">
        <w:t>icensing (OL)</w:t>
      </w:r>
      <w:r w:rsidRPr="006D7FA7">
        <w:t xml:space="preserve"> examiner qualification date, whichever came first. Examiners who are certified on more than one reactor technology</w:t>
      </w:r>
      <w:r>
        <w:t>, including AP1000,</w:t>
      </w:r>
      <w:r w:rsidRPr="006D7FA7">
        <w:t xml:space="preserve"> should alternate their attendance among the vendors for which they are certified</w:t>
      </w:r>
      <w:r>
        <w:t xml:space="preserve"> </w:t>
      </w:r>
      <w:r w:rsidRPr="006D7FA7">
        <w:t>during successive refresher training periods.</w:t>
      </w:r>
    </w:p>
    <w:p w14:paraId="3F91D068" w14:textId="57711BEB" w:rsidR="00E04D7C" w:rsidRDefault="00D70462" w:rsidP="000154D2">
      <w:pPr>
        <w:pStyle w:val="ListBullet2"/>
      </w:pPr>
      <w:r w:rsidRPr="006D7FA7">
        <w:t xml:space="preserve">To maintain their examination skills, OL examiners shall complete </w:t>
      </w:r>
      <w:r w:rsidR="000F0764">
        <w:t xml:space="preserve">at least one of </w:t>
      </w:r>
      <w:r w:rsidR="002311FF">
        <w:t xml:space="preserve">the following </w:t>
      </w:r>
      <w:r w:rsidR="00D3405F">
        <w:t xml:space="preserve">options every </w:t>
      </w:r>
      <w:r w:rsidR="001007B8">
        <w:t>3</w:t>
      </w:r>
      <w:r w:rsidR="00E81532">
        <w:t>-</w:t>
      </w:r>
      <w:r w:rsidR="00D3405F">
        <w:t>year training cycle:</w:t>
      </w:r>
    </w:p>
    <w:p w14:paraId="308724B1" w14:textId="47D87318" w:rsidR="00E04D7C" w:rsidRDefault="00A041D5" w:rsidP="00E04D7C">
      <w:pPr>
        <w:pStyle w:val="ListParagraph"/>
        <w:widowControl/>
        <w:numPr>
          <w:ilvl w:val="2"/>
          <w:numId w:val="20"/>
        </w:numPr>
        <w:spacing w:after="220"/>
        <w:contextualSpacing w:val="0"/>
      </w:pPr>
      <w:r>
        <w:t xml:space="preserve">Complete </w:t>
      </w:r>
      <w:r w:rsidR="00334D7A">
        <w:t xml:space="preserve">a </w:t>
      </w:r>
      <w:r w:rsidR="00D70462" w:rsidRPr="006D7FA7">
        <w:t xml:space="preserve">refresher training class presented by the NRR OL program office in conjunction with the national </w:t>
      </w:r>
      <w:r w:rsidR="00A54911">
        <w:t>O</w:t>
      </w:r>
      <w:r w:rsidR="00D70462" w:rsidRPr="006D7FA7">
        <w:t xml:space="preserve">perator </w:t>
      </w:r>
      <w:r w:rsidR="00A54911">
        <w:t>L</w:t>
      </w:r>
      <w:r w:rsidR="00D70462" w:rsidRPr="006D7FA7">
        <w:t>icensing examiners’ training conference,</w:t>
      </w:r>
    </w:p>
    <w:p w14:paraId="0317BBAD" w14:textId="77777777" w:rsidR="00E04D7C" w:rsidRDefault="00A041D5" w:rsidP="00E04D7C">
      <w:pPr>
        <w:pStyle w:val="ListParagraph"/>
        <w:widowControl/>
        <w:numPr>
          <w:ilvl w:val="2"/>
          <w:numId w:val="20"/>
        </w:numPr>
        <w:spacing w:after="220"/>
        <w:contextualSpacing w:val="0"/>
      </w:pPr>
      <w:r>
        <w:t xml:space="preserve">Complete </w:t>
      </w:r>
      <w:r w:rsidR="00D70462" w:rsidRPr="006D7FA7">
        <w:t>an examination techniques refresher course scheduled by special arrangement with the NRR OL program office, or</w:t>
      </w:r>
    </w:p>
    <w:p w14:paraId="6D93DF96" w14:textId="77777777" w:rsidR="00E04D7C" w:rsidRDefault="00A041D5" w:rsidP="00E04D7C">
      <w:pPr>
        <w:pStyle w:val="ListParagraph"/>
        <w:widowControl/>
        <w:numPr>
          <w:ilvl w:val="2"/>
          <w:numId w:val="20"/>
        </w:numPr>
        <w:spacing w:after="220"/>
        <w:contextualSpacing w:val="0"/>
      </w:pPr>
      <w:r>
        <w:t xml:space="preserve">Complete </w:t>
      </w:r>
      <w:r w:rsidR="00D70462" w:rsidRPr="006D7FA7">
        <w:t xml:space="preserve">either the written examination or the operating test techniques portion of the </w:t>
      </w:r>
      <w:r w:rsidR="001A3738">
        <w:t>Operating</w:t>
      </w:r>
      <w:r w:rsidR="00D70462" w:rsidRPr="006D7FA7">
        <w:t xml:space="preserve"> Examination Techniques course (G-107).</w:t>
      </w:r>
    </w:p>
    <w:p w14:paraId="414CEB95" w14:textId="55C4325D" w:rsidR="00E04D7C" w:rsidRDefault="00D70462" w:rsidP="000154D2">
      <w:pPr>
        <w:pStyle w:val="ListBullet2"/>
      </w:pPr>
      <w:r>
        <w:lastRenderedPageBreak/>
        <w:t>Attend every</w:t>
      </w:r>
      <w:r w:rsidRPr="006D7FA7">
        <w:t xml:space="preserve"> national </w:t>
      </w:r>
      <w:r w:rsidR="002E64AB">
        <w:t>O</w:t>
      </w:r>
      <w:r w:rsidRPr="006D7FA7">
        <w:t xml:space="preserve">perator </w:t>
      </w:r>
      <w:r w:rsidR="002E64AB">
        <w:t>L</w:t>
      </w:r>
      <w:r w:rsidRPr="006D7FA7">
        <w:t xml:space="preserve">icensing </w:t>
      </w:r>
      <w:proofErr w:type="gramStart"/>
      <w:r w:rsidRPr="006D7FA7">
        <w:t>examiners’</w:t>
      </w:r>
      <w:proofErr w:type="gramEnd"/>
      <w:r w:rsidRPr="006D7FA7">
        <w:t xml:space="preserve"> training conference and other special continuing training programs presented by the NRR OL </w:t>
      </w:r>
      <w:r w:rsidR="0058276C">
        <w:t>program office</w:t>
      </w:r>
      <w:r w:rsidR="0015407E">
        <w:t xml:space="preserve"> or receive the </w:t>
      </w:r>
      <w:r w:rsidR="00C10ACB">
        <w:t>training related information that was presented via alternate means.</w:t>
      </w:r>
    </w:p>
    <w:p w14:paraId="5AFA3ECF" w14:textId="5129DC91" w:rsidR="00E04D7C" w:rsidRDefault="006B30C3" w:rsidP="000154D2">
      <w:pPr>
        <w:pStyle w:val="ListBullet2"/>
      </w:pPr>
      <w:r>
        <w:t>A</w:t>
      </w:r>
      <w:r w:rsidR="0027272E" w:rsidRPr="006D7FA7">
        <w:t>dminister at least one complete operating test every calendar year</w:t>
      </w:r>
      <w:r w:rsidR="007601B9">
        <w:t xml:space="preserve">. </w:t>
      </w:r>
      <w:r w:rsidR="0027272E" w:rsidRPr="006D7FA7">
        <w:t xml:space="preserve">Any examiner who fails to </w:t>
      </w:r>
      <w:r w:rsidR="000C0E8A">
        <w:t>administer an operating test</w:t>
      </w:r>
      <w:r w:rsidR="0027272E" w:rsidRPr="006D7FA7">
        <w:t xml:space="preserve"> must be assessed (following a process </w:t>
      </w:r>
      <w:proofErr w:type="gramStart"/>
      <w:r w:rsidR="0027272E" w:rsidRPr="006D7FA7">
        <w:t>similar to</w:t>
      </w:r>
      <w:proofErr w:type="gramEnd"/>
      <w:r w:rsidR="0027272E" w:rsidRPr="006D7FA7">
        <w:t xml:space="preserve"> the certification test described in the General Requirements section of IMC 1245, Appendix C10, “O</w:t>
      </w:r>
      <w:r w:rsidR="00E322B4">
        <w:t>perator Licensing (OL)</w:t>
      </w:r>
      <w:r w:rsidR="0027272E" w:rsidRPr="006D7FA7">
        <w:t xml:space="preserve"> Examiner Technical Proficiency Training and Qualification Journal”) by a certified chief examiner (preferably the regional OL </w:t>
      </w:r>
      <w:r w:rsidR="00891A9A">
        <w:t>branch chief</w:t>
      </w:r>
      <w:r w:rsidR="0027272E" w:rsidRPr="006D7FA7">
        <w:t>). Both the chief examiner and the examiner being audited should sign Form ES</w:t>
      </w:r>
      <w:r w:rsidR="00725E3E">
        <w:noBreakHyphen/>
      </w:r>
      <w:r w:rsidR="0027272E" w:rsidRPr="006D7FA7">
        <w:t xml:space="preserve">303-1 as the “Examiner of Record.” The chief examiner should verify satisfactory administration of a complete operating test on any reactor technology in which the examiner has maintained technical proficiency (by attending the required refresher training discussed above). Any examiner who has been inactive for more than 24 months shall also complete some form of examination techniques refresher training, as discussed above, to reactivate </w:t>
      </w:r>
      <w:r w:rsidR="004D6223">
        <w:t>their</w:t>
      </w:r>
      <w:r w:rsidR="0027272E" w:rsidRPr="006D7FA7">
        <w:t xml:space="preserve"> OL examiner certification</w:t>
      </w:r>
      <w:r w:rsidR="00CE4FBC">
        <w:t>.</w:t>
      </w:r>
    </w:p>
    <w:p w14:paraId="4F32A77F" w14:textId="043AE1FB" w:rsidR="00E04D7C" w:rsidRDefault="00E27DAB" w:rsidP="000154D2">
      <w:pPr>
        <w:pStyle w:val="ListBullet2"/>
      </w:pPr>
      <w:r w:rsidRPr="00252994">
        <w:t xml:space="preserve">Complete a site access refresher training course once every </w:t>
      </w:r>
      <w:r w:rsidR="00FF381D">
        <w:t>5</w:t>
      </w:r>
      <w:r w:rsidRPr="00252994">
        <w:t xml:space="preserve"> years at a licensee facility or by completing course H-101S in TMS.</w:t>
      </w:r>
    </w:p>
    <w:p w14:paraId="5E6704CC" w14:textId="5FC9846A" w:rsidR="00E04D7C" w:rsidRDefault="001B037C" w:rsidP="0084269B">
      <w:pPr>
        <w:pStyle w:val="BodyText2"/>
      </w:pPr>
      <w:r w:rsidRPr="00547150">
        <w:rPr>
          <w:u w:val="single"/>
        </w:rPr>
        <w:t>Note</w:t>
      </w:r>
      <w:r>
        <w:t>:</w:t>
      </w:r>
      <w:r w:rsidR="00547150">
        <w:t xml:space="preserve"> </w:t>
      </w:r>
      <w:r w:rsidR="004D6223" w:rsidRPr="006D7FA7">
        <w:t xml:space="preserve">Examiners assigned to the OL program office and certified regional OL </w:t>
      </w:r>
      <w:r w:rsidR="00891A9A">
        <w:t>branch chief</w:t>
      </w:r>
      <w:r w:rsidR="004D6223" w:rsidRPr="006D7FA7">
        <w:t xml:space="preserve">s are generally exempt from the </w:t>
      </w:r>
      <w:proofErr w:type="gramStart"/>
      <w:r>
        <w:t xml:space="preserve">aforementioned </w:t>
      </w:r>
      <w:r w:rsidR="004D6223" w:rsidRPr="006D7FA7">
        <w:t>proficiency</w:t>
      </w:r>
      <w:proofErr w:type="gramEnd"/>
      <w:r w:rsidR="004D6223" w:rsidRPr="006D7FA7">
        <w:t xml:space="preserve"> and observation requirements by virtue of their day-to-day involvement in program development and oversight, including the administration of operating test audits and teaching the operating test portion of the </w:t>
      </w:r>
      <w:r w:rsidR="00825CCC">
        <w:t xml:space="preserve">Operating </w:t>
      </w:r>
      <w:r w:rsidR="004D6223" w:rsidRPr="006D7FA7">
        <w:t>Examination Techniques course (G-107). The Chief of the NRR O</w:t>
      </w:r>
      <w:r w:rsidR="004F5F57">
        <w:t>perator Licensing</w:t>
      </w:r>
      <w:r w:rsidR="004D6223" w:rsidRPr="006D7FA7">
        <w:t xml:space="preserve"> and </w:t>
      </w:r>
      <w:r w:rsidR="00DD79E5">
        <w:t>Human Factors</w:t>
      </w:r>
      <w:r w:rsidR="004D6223" w:rsidRPr="006D7FA7">
        <w:t xml:space="preserve"> Branch will determine the need for proficiency testing and observations on a case-by-case basis.</w:t>
      </w:r>
    </w:p>
    <w:p w14:paraId="0CC321CF" w14:textId="5ED4A308" w:rsidR="00E04D7C" w:rsidRDefault="00656D8A" w:rsidP="00C61BE3">
      <w:pPr>
        <w:pStyle w:val="Heading2"/>
      </w:pPr>
      <w:bookmarkStart w:id="55" w:name="_Toc125033599"/>
      <w:r w:rsidRPr="006D7FA7">
        <w:rPr>
          <w:bCs/>
        </w:rPr>
        <w:t>Appendix C11, Security Risk Analyst</w:t>
      </w:r>
      <w:bookmarkEnd w:id="55"/>
    </w:p>
    <w:p w14:paraId="62B02C4F" w14:textId="119A69B6" w:rsidR="00E04D7C" w:rsidRDefault="00DC57D0" w:rsidP="00961B6C">
      <w:pPr>
        <w:pStyle w:val="BodyText"/>
        <w:numPr>
          <w:ilvl w:val="0"/>
          <w:numId w:val="15"/>
        </w:numPr>
      </w:pPr>
      <w:r w:rsidRPr="006D7FA7">
        <w:t xml:space="preserve">Post-qualification </w:t>
      </w:r>
      <w:r w:rsidR="00656D8A" w:rsidRPr="006D7FA7">
        <w:t>requirements: None.</w:t>
      </w:r>
    </w:p>
    <w:p w14:paraId="7E6A800B" w14:textId="71DDAC50" w:rsidR="00E04D7C" w:rsidRDefault="00075BBD" w:rsidP="00961B6C">
      <w:pPr>
        <w:pStyle w:val="BodyText"/>
        <w:numPr>
          <w:ilvl w:val="0"/>
          <w:numId w:val="15"/>
        </w:numPr>
        <w:rPr>
          <w:bCs/>
        </w:rPr>
      </w:pPr>
      <w:r w:rsidRPr="0000298B">
        <w:rPr>
          <w:bCs/>
        </w:rPr>
        <w:t>Refresher training requirements:</w:t>
      </w:r>
    </w:p>
    <w:p w14:paraId="57934E42" w14:textId="561A9FC0" w:rsidR="00E04D7C" w:rsidRDefault="00075BBD" w:rsidP="000154D2">
      <w:pPr>
        <w:pStyle w:val="ListBullet2"/>
      </w:pPr>
      <w:r w:rsidRPr="0000298B">
        <w:t xml:space="preserve">Security Counterpart &amp; Technology Refresher (S-402) </w:t>
      </w:r>
      <w:r w:rsidR="00C77D2F">
        <w:t xml:space="preserve">every </w:t>
      </w:r>
      <w:r w:rsidR="00FF381D">
        <w:t>3</w:t>
      </w:r>
      <w:r w:rsidR="0052575D">
        <w:t>-y</w:t>
      </w:r>
      <w:r w:rsidR="00C77D2F">
        <w:t>ear training cycle</w:t>
      </w:r>
      <w:r w:rsidR="000813DC">
        <w:t>.</w:t>
      </w:r>
    </w:p>
    <w:p w14:paraId="255C2121" w14:textId="2E6AF56D" w:rsidR="00E04D7C" w:rsidRDefault="00075BBD" w:rsidP="000154D2">
      <w:pPr>
        <w:pStyle w:val="ListBullet2"/>
        <w:rPr>
          <w:color w:val="000000" w:themeColor="text1"/>
        </w:rPr>
      </w:pPr>
      <w:r w:rsidRPr="0000298B">
        <w:t xml:space="preserve">Once </w:t>
      </w:r>
      <w:r w:rsidR="00C77D2F">
        <w:t xml:space="preserve">every </w:t>
      </w:r>
      <w:r w:rsidR="00FF381D">
        <w:t>3</w:t>
      </w:r>
      <w:r w:rsidR="00C77D2F">
        <w:t>-year training cycle</w:t>
      </w:r>
      <w:r w:rsidRPr="0000298B">
        <w:t>, both the technology review (R-904B or R-904P) refresher and simulator/emergency operating procedures (R-704B or R-704P) refresher are required for at least one reactor type in which an inspector is qualified. If the individual is qualified on more than one reactor type, the inspector should alternate between PWR and BWR technologies.</w:t>
      </w:r>
    </w:p>
    <w:p w14:paraId="274DE332" w14:textId="5CC47BFE" w:rsidR="00E04D7C" w:rsidRDefault="00E27DAB" w:rsidP="000154D2">
      <w:pPr>
        <w:pStyle w:val="ListBullet2"/>
      </w:pPr>
      <w:r w:rsidRPr="00765F6B">
        <w:t xml:space="preserve">Complete a site access refresher training course once every </w:t>
      </w:r>
      <w:r w:rsidR="00FF381D">
        <w:t>5</w:t>
      </w:r>
      <w:r w:rsidRPr="00765F6B">
        <w:t xml:space="preserve"> years at a licensee facility or by completing course H-101S in TMS.</w:t>
      </w:r>
    </w:p>
    <w:p w14:paraId="1666B652" w14:textId="7481BBDC" w:rsidR="00E04D7C" w:rsidRDefault="00D541D7" w:rsidP="0084269B">
      <w:pPr>
        <w:pStyle w:val="BodyText2"/>
      </w:pPr>
      <w:ins w:id="56" w:author="Kenneth Kolaczyk" w:date="2022-11-21T09:28:00Z">
        <w:r>
          <w:t>Except for</w:t>
        </w:r>
      </w:ins>
      <w:r w:rsidR="00336E9B">
        <w:t xml:space="preserve"> the site access refresher training requirements course, i</w:t>
      </w:r>
      <w:r w:rsidR="002C1F6E" w:rsidRPr="0000298B">
        <w:t>f the analyst cannot attend one or more of the required courses listed</w:t>
      </w:r>
      <w:r w:rsidR="002C1F6E">
        <w:t xml:space="preserve"> above </w:t>
      </w:r>
      <w:r w:rsidR="002C1F6E" w:rsidRPr="0000298B">
        <w:t>because of</w:t>
      </w:r>
      <w:r w:rsidR="002C1F6E">
        <w:t xml:space="preserve"> </w:t>
      </w:r>
      <w:r w:rsidR="002C1F6E" w:rsidRPr="0000298B">
        <w:t xml:space="preserve">circumstances beyond his/her control, an alternative acceptable course may be substituted with the documented permission of the inspector’s </w:t>
      </w:r>
      <w:r w:rsidR="00891A9A">
        <w:t>branch chief</w:t>
      </w:r>
      <w:r w:rsidR="002C1F6E" w:rsidRPr="0000298B">
        <w:t xml:space="preserve"> and the </w:t>
      </w:r>
      <w:r w:rsidR="00891A9A">
        <w:t>branch chief</w:t>
      </w:r>
      <w:r w:rsidR="002C1F6E" w:rsidRPr="0000298B">
        <w:t xml:space="preserve"> of the NSIR Nuclear Security Oversight </w:t>
      </w:r>
      <w:r w:rsidR="00A77769">
        <w:t>an</w:t>
      </w:r>
      <w:r w:rsidR="009A044E">
        <w:t xml:space="preserve">d Support </w:t>
      </w:r>
      <w:r w:rsidR="002C1F6E" w:rsidRPr="0000298B">
        <w:t>Branch.</w:t>
      </w:r>
    </w:p>
    <w:p w14:paraId="2C52BE4B" w14:textId="7A3B462C" w:rsidR="00E04D7C" w:rsidRDefault="00426A95" w:rsidP="0084269B">
      <w:pPr>
        <w:pStyle w:val="BodyText2"/>
      </w:pPr>
      <w:r>
        <w:lastRenderedPageBreak/>
        <w:t>The documented permission should be entered into the inspector’s training file/database as appropriate</w:t>
      </w:r>
      <w:r w:rsidR="007C7836">
        <w:t>.</w:t>
      </w:r>
      <w:r w:rsidR="009B41D2">
        <w:t xml:space="preserve"> </w:t>
      </w:r>
      <w:r w:rsidR="00E27DAB">
        <w:t>In total, security risk analysts require a</w:t>
      </w:r>
      <w:r w:rsidR="00E27DAB" w:rsidRPr="00F64707">
        <w:t xml:space="preserve">t least </w:t>
      </w:r>
      <w:r w:rsidR="00E27DAB">
        <w:t>72</w:t>
      </w:r>
      <w:r w:rsidR="00E27DAB" w:rsidRPr="00F64707">
        <w:t xml:space="preserve"> cumulative hours of </w:t>
      </w:r>
      <w:r w:rsidR="003B3BF8">
        <w:t>t</w:t>
      </w:r>
      <w:r w:rsidR="00E27DAB">
        <w:t xml:space="preserve">echnology related </w:t>
      </w:r>
      <w:r w:rsidR="00E27DAB" w:rsidRPr="00F64707">
        <w:t xml:space="preserve">training every </w:t>
      </w:r>
      <w:r w:rsidR="00FF381D">
        <w:t>3</w:t>
      </w:r>
      <w:r w:rsidR="00E27DAB" w:rsidRPr="00F64707">
        <w:t>-year training cycle</w:t>
      </w:r>
      <w:r w:rsidR="00B905AA">
        <w:t>.</w:t>
      </w:r>
    </w:p>
    <w:p w14:paraId="6A6441E9" w14:textId="1E7F4672" w:rsidR="00E04D7C" w:rsidRDefault="003B3D20" w:rsidP="00C61BE3">
      <w:pPr>
        <w:pStyle w:val="Heading2"/>
      </w:pPr>
      <w:bookmarkStart w:id="57" w:name="_Toc125033600"/>
      <w:r w:rsidRPr="006D7FA7">
        <w:rPr>
          <w:bCs/>
        </w:rPr>
        <w:t>Appendix C12, Safety Culture Assessor</w:t>
      </w:r>
      <w:bookmarkEnd w:id="57"/>
    </w:p>
    <w:p w14:paraId="510266FA" w14:textId="6EBD7B3D" w:rsidR="00E04D7C" w:rsidRDefault="00DC57D0" w:rsidP="00961B6C">
      <w:pPr>
        <w:pStyle w:val="BodyText"/>
        <w:numPr>
          <w:ilvl w:val="0"/>
          <w:numId w:val="16"/>
        </w:numPr>
      </w:pPr>
      <w:r w:rsidRPr="006D7FA7">
        <w:t xml:space="preserve">Post-qualification </w:t>
      </w:r>
      <w:r w:rsidR="003B3D20" w:rsidRPr="006D7FA7">
        <w:t>requirements: None.</w:t>
      </w:r>
    </w:p>
    <w:p w14:paraId="1974539A" w14:textId="0BB577F9" w:rsidR="00E04D7C" w:rsidRDefault="003B3D20" w:rsidP="00961B6C">
      <w:pPr>
        <w:pStyle w:val="BodyText"/>
        <w:numPr>
          <w:ilvl w:val="0"/>
          <w:numId w:val="16"/>
        </w:numPr>
      </w:pPr>
      <w:r w:rsidRPr="006D7FA7">
        <w:rPr>
          <w:bCs/>
        </w:rPr>
        <w:t>Refresher training requirements:</w:t>
      </w:r>
    </w:p>
    <w:p w14:paraId="42C5ECBC" w14:textId="0F7F77FB" w:rsidR="00E04D7C" w:rsidRDefault="00563695" w:rsidP="000154D2">
      <w:pPr>
        <w:pStyle w:val="ListBullet2"/>
      </w:pPr>
      <w:r w:rsidRPr="00765F6B">
        <w:t xml:space="preserve">Complete a site access refresher training course once every </w:t>
      </w:r>
      <w:r w:rsidR="009E70CD">
        <w:t>5</w:t>
      </w:r>
      <w:r w:rsidRPr="00765F6B">
        <w:t xml:space="preserve"> years at a licensee facility or by completing course H-101S in TMS.</w:t>
      </w:r>
    </w:p>
    <w:p w14:paraId="579214BB" w14:textId="4EC11920" w:rsidR="00E04D7C" w:rsidRDefault="003B3D20" w:rsidP="009E70CD">
      <w:pPr>
        <w:pStyle w:val="BodyText2"/>
        <w:rPr>
          <w:color w:val="1F497D"/>
        </w:rPr>
      </w:pPr>
      <w:r w:rsidRPr="006D7FA7">
        <w:t xml:space="preserve">Complete the following training </w:t>
      </w:r>
      <w:r w:rsidR="00C77D2F">
        <w:t xml:space="preserve">every </w:t>
      </w:r>
      <w:r w:rsidR="00FF381D">
        <w:t>3</w:t>
      </w:r>
      <w:r w:rsidR="00294B13">
        <w:t>-year</w:t>
      </w:r>
      <w:r w:rsidR="00C77D2F">
        <w:t xml:space="preserve"> training cycle</w:t>
      </w:r>
      <w:r w:rsidRPr="006D7FA7">
        <w:t>:</w:t>
      </w:r>
    </w:p>
    <w:p w14:paraId="2539030A" w14:textId="77777777" w:rsidR="00E04D7C" w:rsidRDefault="00E53A2C" w:rsidP="000154D2">
      <w:pPr>
        <w:pStyle w:val="ListBullet2"/>
      </w:pPr>
      <w:r>
        <w:t>F</w:t>
      </w:r>
      <w:r w:rsidR="003B3D20" w:rsidRPr="006D7FA7">
        <w:t>ocus group refresher training or participation in an inspection such as one under IP 95003, preferably one using focus groups</w:t>
      </w:r>
      <w:r>
        <w:t>.</w:t>
      </w:r>
    </w:p>
    <w:p w14:paraId="651C5FF3" w14:textId="67B27903" w:rsidR="00E04D7C" w:rsidRDefault="00C27690" w:rsidP="00C61BE3">
      <w:pPr>
        <w:pStyle w:val="Heading2"/>
        <w:rPr>
          <w:bCs/>
        </w:rPr>
      </w:pPr>
      <w:bookmarkStart w:id="58" w:name="_Toc125033601"/>
      <w:r w:rsidRPr="006D7FA7">
        <w:rPr>
          <w:bCs/>
        </w:rPr>
        <w:t xml:space="preserve">Appendix </w:t>
      </w:r>
      <w:r w:rsidRPr="00EF159A">
        <w:rPr>
          <w:bCs/>
        </w:rPr>
        <w:t>C1</w:t>
      </w:r>
      <w:r w:rsidR="00D344C9" w:rsidRPr="00EF159A">
        <w:rPr>
          <w:bCs/>
        </w:rPr>
        <w:t>4</w:t>
      </w:r>
      <w:r w:rsidRPr="006D7FA7">
        <w:rPr>
          <w:bCs/>
        </w:rPr>
        <w:t xml:space="preserve">, </w:t>
      </w:r>
      <w:r>
        <w:rPr>
          <w:bCs/>
        </w:rPr>
        <w:t>Cyber</w:t>
      </w:r>
      <w:r w:rsidR="00231DD9">
        <w:rPr>
          <w:bCs/>
        </w:rPr>
        <w:t>s</w:t>
      </w:r>
      <w:r w:rsidR="005B0CC9">
        <w:rPr>
          <w:bCs/>
        </w:rPr>
        <w:t>ecurity</w:t>
      </w:r>
      <w:r w:rsidRPr="006D7FA7">
        <w:rPr>
          <w:bCs/>
        </w:rPr>
        <w:t xml:space="preserve"> Inspector</w:t>
      </w:r>
      <w:bookmarkEnd w:id="58"/>
    </w:p>
    <w:p w14:paraId="042FD01E" w14:textId="762DD2AF" w:rsidR="00E04D7C" w:rsidRPr="00E04D7C" w:rsidRDefault="00C27690" w:rsidP="00961B6C">
      <w:pPr>
        <w:pStyle w:val="BodyText"/>
        <w:numPr>
          <w:ilvl w:val="0"/>
          <w:numId w:val="17"/>
        </w:numPr>
      </w:pPr>
      <w:r w:rsidRPr="006D7FA7">
        <w:t>Post-qualification requirements: None</w:t>
      </w:r>
    </w:p>
    <w:p w14:paraId="35B953AF" w14:textId="7C71468B" w:rsidR="00C27690" w:rsidRDefault="00C27690" w:rsidP="00961B6C">
      <w:pPr>
        <w:pStyle w:val="BodyText"/>
        <w:numPr>
          <w:ilvl w:val="0"/>
          <w:numId w:val="17"/>
        </w:numPr>
        <w:rPr>
          <w:bCs/>
        </w:rPr>
      </w:pPr>
      <w:r w:rsidRPr="006D7FA7">
        <w:rPr>
          <w:bCs/>
        </w:rPr>
        <w:t>Refresher training requirements:</w:t>
      </w:r>
    </w:p>
    <w:p w14:paraId="30F6FF04" w14:textId="0400DA9E" w:rsidR="00E04D7C" w:rsidRDefault="00C27690" w:rsidP="000154D2">
      <w:pPr>
        <w:pStyle w:val="ListBullet2"/>
        <w:rPr>
          <w:rFonts w:eastAsia="Arial"/>
        </w:rPr>
      </w:pPr>
      <w:r w:rsidRPr="6733051F">
        <w:rPr>
          <w:rFonts w:eastAsia="Arial"/>
        </w:rPr>
        <w:t xml:space="preserve">Attend </w:t>
      </w:r>
      <w:r>
        <w:rPr>
          <w:rFonts w:eastAsia="Arial"/>
        </w:rPr>
        <w:t>the Cyber</w:t>
      </w:r>
      <w:r w:rsidR="005C01CE">
        <w:rPr>
          <w:rFonts w:eastAsia="Arial"/>
        </w:rPr>
        <w:t>s</w:t>
      </w:r>
      <w:r>
        <w:rPr>
          <w:rFonts w:eastAsia="Arial"/>
        </w:rPr>
        <w:t xml:space="preserve">ecurity Inspector </w:t>
      </w:r>
      <w:r w:rsidRPr="6733051F">
        <w:rPr>
          <w:rFonts w:eastAsia="Arial"/>
        </w:rPr>
        <w:t>Annual Counterpart meeting</w:t>
      </w:r>
      <w:r>
        <w:t xml:space="preserve"> and</w:t>
      </w:r>
    </w:p>
    <w:p w14:paraId="6953D97C" w14:textId="7B450FE5" w:rsidR="00E04D7C" w:rsidRDefault="00C27690" w:rsidP="000154D2">
      <w:pPr>
        <w:pStyle w:val="ListBullet2"/>
        <w:rPr>
          <w:rFonts w:eastAsia="Arial"/>
        </w:rPr>
      </w:pPr>
      <w:r w:rsidRPr="6733051F">
        <w:rPr>
          <w:rFonts w:eastAsia="Arial"/>
        </w:rPr>
        <w:t xml:space="preserve">Participate in at </w:t>
      </w:r>
      <w:r w:rsidRPr="00692852">
        <w:rPr>
          <w:rFonts w:eastAsia="Arial"/>
        </w:rPr>
        <w:t xml:space="preserve">least </w:t>
      </w:r>
      <w:r w:rsidR="009E70CD">
        <w:rPr>
          <w:rFonts w:eastAsia="Arial"/>
        </w:rPr>
        <w:t>1</w:t>
      </w:r>
      <w:r w:rsidR="00251DBA" w:rsidRPr="00692852">
        <w:rPr>
          <w:rFonts w:eastAsia="Arial"/>
        </w:rPr>
        <w:t xml:space="preserve"> </w:t>
      </w:r>
      <w:r w:rsidRPr="00692852">
        <w:rPr>
          <w:rFonts w:eastAsia="Arial"/>
        </w:rPr>
        <w:t xml:space="preserve">week of cyber inspection activities in a </w:t>
      </w:r>
      <w:r w:rsidR="009E70CD">
        <w:rPr>
          <w:rFonts w:eastAsia="Arial"/>
        </w:rPr>
        <w:t>3</w:t>
      </w:r>
      <w:r w:rsidRPr="00692852">
        <w:rPr>
          <w:rFonts w:eastAsia="Arial"/>
        </w:rPr>
        <w:t>-year cycle.</w:t>
      </w:r>
    </w:p>
    <w:p w14:paraId="0C641AE2" w14:textId="23F2B695" w:rsidR="00E04D7C" w:rsidRDefault="00C27690" w:rsidP="0084269B">
      <w:pPr>
        <w:pStyle w:val="BodyText2"/>
        <w:rPr>
          <w:rFonts w:eastAsia="Arial"/>
          <w:color w:val="000000" w:themeColor="text1"/>
        </w:rPr>
      </w:pPr>
      <w:r w:rsidRPr="00692852">
        <w:rPr>
          <w:rFonts w:eastAsia="Arial"/>
          <w:color w:val="000000" w:themeColor="text1"/>
        </w:rPr>
        <w:t>If unable to attend the Cyber</w:t>
      </w:r>
      <w:r w:rsidR="005C01CE">
        <w:rPr>
          <w:rFonts w:eastAsia="Arial"/>
          <w:color w:val="000000" w:themeColor="text1"/>
        </w:rPr>
        <w:t>s</w:t>
      </w:r>
      <w:r w:rsidRPr="00692852">
        <w:rPr>
          <w:rFonts w:eastAsia="Arial"/>
          <w:color w:val="000000" w:themeColor="text1"/>
        </w:rPr>
        <w:t>ecurity Inspector Annual Counterpart meeting</w:t>
      </w:r>
      <w:r w:rsidR="003D48A8" w:rsidRPr="00692852">
        <w:rPr>
          <w:rFonts w:eastAsia="Arial"/>
          <w:color w:val="000000" w:themeColor="text1"/>
        </w:rPr>
        <w:t>,</w:t>
      </w:r>
      <w:r w:rsidRPr="00692852">
        <w:rPr>
          <w:rFonts w:eastAsia="Arial"/>
          <w:color w:val="000000" w:themeColor="text1"/>
        </w:rPr>
        <w:t xml:space="preserve"> the inspector may fulfill this requirement by choosing one or more of the options listed below:</w:t>
      </w:r>
    </w:p>
    <w:p w14:paraId="28107C3B" w14:textId="4ED2BC8E" w:rsidR="00E04D7C" w:rsidRDefault="00C27690" w:rsidP="000154D2">
      <w:pPr>
        <w:pStyle w:val="ListBullet2"/>
        <w:rPr>
          <w:rFonts w:eastAsia="Arial"/>
        </w:rPr>
      </w:pPr>
      <w:r w:rsidRPr="00692852">
        <w:rPr>
          <w:rFonts w:eastAsia="Arial"/>
        </w:rPr>
        <w:t xml:space="preserve">Take recommended training </w:t>
      </w:r>
      <w:r w:rsidR="00670AAB" w:rsidRPr="00692852">
        <w:rPr>
          <w:rFonts w:eastAsia="Arial"/>
        </w:rPr>
        <w:t>from</w:t>
      </w:r>
      <w:r w:rsidR="0004585A" w:rsidRPr="00692852">
        <w:rPr>
          <w:rFonts w:eastAsia="Arial"/>
        </w:rPr>
        <w:t xml:space="preserve"> </w:t>
      </w:r>
      <w:r w:rsidRPr="00692852">
        <w:rPr>
          <w:rFonts w:eastAsia="Arial"/>
        </w:rPr>
        <w:t xml:space="preserve">the list of </w:t>
      </w:r>
      <w:r w:rsidR="0004585A" w:rsidRPr="00692852">
        <w:rPr>
          <w:rFonts w:eastAsia="Arial"/>
        </w:rPr>
        <w:t xml:space="preserve">cybersecurity </w:t>
      </w:r>
      <w:r w:rsidRPr="00692852">
        <w:rPr>
          <w:rFonts w:eastAsia="Arial"/>
        </w:rPr>
        <w:t xml:space="preserve">courses </w:t>
      </w:r>
      <w:r w:rsidR="00963C66" w:rsidRPr="00692852">
        <w:rPr>
          <w:rFonts w:eastAsia="Arial"/>
        </w:rPr>
        <w:t xml:space="preserve">identified </w:t>
      </w:r>
      <w:r w:rsidR="002923A7" w:rsidRPr="00692852">
        <w:rPr>
          <w:rFonts w:eastAsia="Arial"/>
        </w:rPr>
        <w:t xml:space="preserve">in the </w:t>
      </w:r>
      <w:r w:rsidR="00EE5730" w:rsidRPr="00692852">
        <w:rPr>
          <w:rFonts w:eastAsia="Arial"/>
        </w:rPr>
        <w:t xml:space="preserve">DRO </w:t>
      </w:r>
      <w:r w:rsidR="007F1DF1" w:rsidRPr="00692852">
        <w:t xml:space="preserve">professional development training data </w:t>
      </w:r>
      <w:r w:rsidR="002923A7" w:rsidRPr="00692852">
        <w:rPr>
          <w:rFonts w:eastAsia="Arial"/>
        </w:rPr>
        <w:t xml:space="preserve">SharePoint </w:t>
      </w:r>
      <w:r w:rsidR="0021525F" w:rsidRPr="00692852">
        <w:rPr>
          <w:rFonts w:eastAsia="Arial"/>
        </w:rPr>
        <w:t>site that is referenced in this IMC.</w:t>
      </w:r>
    </w:p>
    <w:p w14:paraId="6CAD47BF" w14:textId="615194E3" w:rsidR="00E04D7C" w:rsidRDefault="00C27690" w:rsidP="000154D2">
      <w:pPr>
        <w:pStyle w:val="ListBullet2"/>
        <w:rPr>
          <w:rFonts w:eastAsia="Arial"/>
        </w:rPr>
      </w:pPr>
      <w:r w:rsidRPr="00692852">
        <w:rPr>
          <w:rFonts w:eastAsia="Arial"/>
          <w:color w:val="000000" w:themeColor="text1"/>
        </w:rPr>
        <w:t xml:space="preserve">External or internal </w:t>
      </w:r>
      <w:r w:rsidR="005C01CE">
        <w:rPr>
          <w:rFonts w:eastAsia="Arial"/>
          <w:color w:val="000000" w:themeColor="text1"/>
        </w:rPr>
        <w:t>cybersecurity</w:t>
      </w:r>
      <w:r w:rsidRPr="00B27E3D">
        <w:rPr>
          <w:rFonts w:eastAsia="Arial"/>
        </w:rPr>
        <w:t xml:space="preserve"> training courses or supervisor-approved alternative training courses to maintain an advanced technical knowledge in cybersecurity.</w:t>
      </w:r>
    </w:p>
    <w:p w14:paraId="68506B26" w14:textId="70141E13" w:rsidR="00E04D7C" w:rsidRDefault="00C27690" w:rsidP="000154D2">
      <w:pPr>
        <w:pStyle w:val="ListBullet2"/>
        <w:rPr>
          <w:rFonts w:eastAsia="Arial"/>
        </w:rPr>
      </w:pPr>
      <w:r w:rsidRPr="00B27E3D">
        <w:rPr>
          <w:rFonts w:eastAsia="Arial"/>
        </w:rPr>
        <w:t>Cybersecurity training as identified by the branch chief.</w:t>
      </w:r>
    </w:p>
    <w:p w14:paraId="69F4DB36" w14:textId="473157A9" w:rsidR="00E04D7C" w:rsidRDefault="00FA2C7F" w:rsidP="000154D2">
      <w:pPr>
        <w:pStyle w:val="ListBullet2"/>
        <w:rPr>
          <w:rFonts w:eastAsia="Arial"/>
        </w:rPr>
      </w:pPr>
      <w:r w:rsidRPr="0085782C">
        <w:rPr>
          <w:rFonts w:eastAsia="Arial"/>
        </w:rPr>
        <w:t>Preparing and delivering a presentation or teaching information that is specific related to cybersecurity for computer or industrial control systems</w:t>
      </w:r>
      <w:r w:rsidRPr="00FA2C7F">
        <w:rPr>
          <w:rFonts w:eastAsia="Arial"/>
        </w:rPr>
        <w:t>, or NRC cybersecurity oversight program implementation</w:t>
      </w:r>
      <w:r>
        <w:rPr>
          <w:rFonts w:eastAsia="Arial"/>
        </w:rPr>
        <w:t>.</w:t>
      </w:r>
    </w:p>
    <w:p w14:paraId="6D994945" w14:textId="2BEFDCFD" w:rsidR="00E04D7C" w:rsidRDefault="0011210D" w:rsidP="0084269B">
      <w:pPr>
        <w:pStyle w:val="BodyText2"/>
        <w:rPr>
          <w:color w:val="000000" w:themeColor="text1"/>
        </w:rPr>
      </w:pPr>
      <w:r w:rsidRPr="00692852">
        <w:rPr>
          <w:color w:val="000000" w:themeColor="text1"/>
        </w:rPr>
        <w:t xml:space="preserve">If </w:t>
      </w:r>
      <w:r w:rsidR="00242C9C" w:rsidRPr="00692852">
        <w:rPr>
          <w:color w:val="000000" w:themeColor="text1"/>
        </w:rPr>
        <w:t>t</w:t>
      </w:r>
      <w:r w:rsidR="00C27690" w:rsidRPr="00692852">
        <w:rPr>
          <w:color w:val="000000" w:themeColor="text1"/>
        </w:rPr>
        <w:t xml:space="preserve">he inspector cannot complete the refresher training requirements listed above because of circumstances beyond his/her control, an alternative acceptable training may be substituted with the documented permission of the inspector’s </w:t>
      </w:r>
      <w:r w:rsidR="00891A9A">
        <w:rPr>
          <w:color w:val="000000" w:themeColor="text1"/>
        </w:rPr>
        <w:t>branch chief</w:t>
      </w:r>
      <w:r w:rsidR="00C27690" w:rsidRPr="00692852">
        <w:rPr>
          <w:color w:val="000000" w:themeColor="text1"/>
        </w:rPr>
        <w:t xml:space="preserve"> or the </w:t>
      </w:r>
      <w:r w:rsidR="00891A9A">
        <w:rPr>
          <w:color w:val="000000" w:themeColor="text1"/>
        </w:rPr>
        <w:t>branch chief</w:t>
      </w:r>
      <w:r w:rsidR="00C27690" w:rsidRPr="00692852">
        <w:rPr>
          <w:color w:val="000000" w:themeColor="text1"/>
        </w:rPr>
        <w:t xml:space="preserve"> from the Office of N</w:t>
      </w:r>
      <w:r w:rsidR="00E322B4">
        <w:rPr>
          <w:color w:val="000000" w:themeColor="text1"/>
        </w:rPr>
        <w:t>SIR</w:t>
      </w:r>
      <w:r w:rsidR="00C27690" w:rsidRPr="00692852">
        <w:rPr>
          <w:color w:val="000000" w:themeColor="text1"/>
        </w:rPr>
        <w:t xml:space="preserve"> Cyber</w:t>
      </w:r>
      <w:r w:rsidR="00EF159A">
        <w:rPr>
          <w:color w:val="000000" w:themeColor="text1"/>
        </w:rPr>
        <w:t>s</w:t>
      </w:r>
      <w:r w:rsidR="00C27690" w:rsidRPr="00692852">
        <w:rPr>
          <w:color w:val="000000" w:themeColor="text1"/>
        </w:rPr>
        <w:t>ecurity Branch.</w:t>
      </w:r>
    </w:p>
    <w:p w14:paraId="30B15A21" w14:textId="56F889C5" w:rsidR="00C27690" w:rsidRDefault="005C30D7" w:rsidP="0084269B">
      <w:pPr>
        <w:pStyle w:val="BodyText2"/>
      </w:pPr>
      <w:r w:rsidRPr="00692852">
        <w:rPr>
          <w:color w:val="000000" w:themeColor="text1"/>
        </w:rPr>
        <w:t>A</w:t>
      </w:r>
      <w:r w:rsidR="00C27690" w:rsidRPr="00692852">
        <w:rPr>
          <w:color w:val="000000" w:themeColor="text1"/>
        </w:rPr>
        <w:t xml:space="preserve">n inspector seeking to maintain his/her qualifications can take credit for training or activities other than those listed in </w:t>
      </w:r>
      <w:r w:rsidR="00AA6046" w:rsidRPr="00692852">
        <w:rPr>
          <w:color w:val="000000" w:themeColor="text1"/>
        </w:rPr>
        <w:t xml:space="preserve">the </w:t>
      </w:r>
      <w:r w:rsidR="00AA6046" w:rsidRPr="00692852">
        <w:rPr>
          <w:rFonts w:eastAsia="Arial"/>
          <w:color w:val="000000" w:themeColor="text1"/>
        </w:rPr>
        <w:t xml:space="preserve">DRO </w:t>
      </w:r>
      <w:r w:rsidR="00AA6046" w:rsidRPr="00692852">
        <w:rPr>
          <w:color w:val="000000" w:themeColor="text1"/>
        </w:rPr>
        <w:t xml:space="preserve">professional development training data </w:t>
      </w:r>
      <w:r w:rsidR="00AA6046">
        <w:rPr>
          <w:rFonts w:eastAsia="Arial"/>
        </w:rPr>
        <w:t>SharePoint site</w:t>
      </w:r>
      <w:r w:rsidR="00FB3F12">
        <w:rPr>
          <w:rFonts w:eastAsia="Arial"/>
        </w:rPr>
        <w:t xml:space="preserve">. </w:t>
      </w:r>
      <w:r w:rsidR="00C27690" w:rsidRPr="24792A85">
        <w:t xml:space="preserve">However, the course(s), or training material, or activities must include in the curriculum </w:t>
      </w:r>
      <w:r w:rsidR="00C27690">
        <w:t xml:space="preserve">one of </w:t>
      </w:r>
      <w:r w:rsidR="00C27690" w:rsidRPr="24792A85">
        <w:t>the following criteria to be considered for credit:</w:t>
      </w:r>
    </w:p>
    <w:p w14:paraId="60F373AD" w14:textId="4AFCD220" w:rsidR="00C27690" w:rsidRDefault="00C27690" w:rsidP="000154D2">
      <w:pPr>
        <w:pStyle w:val="ListBullet2"/>
        <w:rPr>
          <w:rFonts w:eastAsia="Arial"/>
        </w:rPr>
      </w:pPr>
      <w:r>
        <w:rPr>
          <w:rFonts w:eastAsia="Arial"/>
        </w:rPr>
        <w:lastRenderedPageBreak/>
        <w:t>T</w:t>
      </w:r>
      <w:r w:rsidRPr="24792A85">
        <w:rPr>
          <w:rFonts w:eastAsia="Arial"/>
        </w:rPr>
        <w:t xml:space="preserve">he primary goals of cybersecurity methodologies for computer or industrial systems protection to include detection, protection, threat </w:t>
      </w:r>
      <w:r>
        <w:rPr>
          <w:rFonts w:eastAsia="Arial"/>
        </w:rPr>
        <w:t>i</w:t>
      </w:r>
      <w:r w:rsidRPr="24792A85">
        <w:rPr>
          <w:rFonts w:eastAsia="Arial"/>
        </w:rPr>
        <w:t>dentification, incident response, and recovery from cyber</w:t>
      </w:r>
      <w:r w:rsidR="0011210D">
        <w:rPr>
          <w:rFonts w:eastAsia="Arial"/>
        </w:rPr>
        <w:t>-</w:t>
      </w:r>
      <w:r w:rsidRPr="24792A85">
        <w:rPr>
          <w:rFonts w:eastAsia="Arial"/>
        </w:rPr>
        <w:t>attacks</w:t>
      </w:r>
      <w:r>
        <w:rPr>
          <w:rFonts w:eastAsia="Arial"/>
        </w:rPr>
        <w:t>.</w:t>
      </w:r>
    </w:p>
    <w:p w14:paraId="62AA5F3A" w14:textId="03582E7D" w:rsidR="00C27690" w:rsidRDefault="00C27690" w:rsidP="000154D2">
      <w:pPr>
        <w:pStyle w:val="ListBullet2"/>
        <w:rPr>
          <w:rFonts w:eastAsia="Arial"/>
        </w:rPr>
      </w:pPr>
      <w:r>
        <w:rPr>
          <w:rFonts w:eastAsia="Arial"/>
        </w:rPr>
        <w:t>T</w:t>
      </w:r>
      <w:r w:rsidRPr="24792A85">
        <w:rPr>
          <w:rFonts w:eastAsia="Arial"/>
        </w:rPr>
        <w:t xml:space="preserve">he cybersecurity framework based on the National Institute of Standards and Technology (NIST) Special Publication 800.53 or any specialized </w:t>
      </w:r>
      <w:r w:rsidR="005C01CE">
        <w:rPr>
          <w:rFonts w:eastAsia="Arial"/>
        </w:rPr>
        <w:t>cybersecurity</w:t>
      </w:r>
      <w:r w:rsidRPr="24792A85">
        <w:rPr>
          <w:rFonts w:eastAsia="Arial"/>
        </w:rPr>
        <w:t xml:space="preserve"> framework for the protection of industrial controls systems (ICS) or distributed control systems (DCS)</w:t>
      </w:r>
      <w:r>
        <w:rPr>
          <w:rFonts w:eastAsia="Arial"/>
        </w:rPr>
        <w:t>.</w:t>
      </w:r>
    </w:p>
    <w:p w14:paraId="487FD19F" w14:textId="631E54BC" w:rsidR="00C27690" w:rsidRDefault="00C27690" w:rsidP="000154D2">
      <w:pPr>
        <w:pStyle w:val="ListBullet2"/>
        <w:rPr>
          <w:rFonts w:eastAsia="Arial"/>
        </w:rPr>
      </w:pPr>
      <w:r>
        <w:rPr>
          <w:rFonts w:eastAsia="Arial"/>
        </w:rPr>
        <w:t>A</w:t>
      </w:r>
      <w:r w:rsidRPr="24792A85">
        <w:rPr>
          <w:rFonts w:eastAsia="Arial"/>
        </w:rPr>
        <w:t xml:space="preserve">ctivities that include </w:t>
      </w:r>
      <w:r w:rsidR="005C01CE">
        <w:rPr>
          <w:rFonts w:eastAsia="Arial"/>
        </w:rPr>
        <w:t>cybersecurity</w:t>
      </w:r>
      <w:r w:rsidRPr="24792A85">
        <w:rPr>
          <w:rFonts w:eastAsia="Arial"/>
        </w:rPr>
        <w:t xml:space="preserve"> auditing practices, attending </w:t>
      </w:r>
      <w:r w:rsidR="005C01CE">
        <w:rPr>
          <w:rFonts w:eastAsia="Arial"/>
        </w:rPr>
        <w:t>cybersecurity</w:t>
      </w:r>
      <w:r w:rsidRPr="24792A85">
        <w:rPr>
          <w:rFonts w:eastAsia="Arial"/>
        </w:rPr>
        <w:t xml:space="preserve"> seminars, taking a higher education course, or formal training </w:t>
      </w:r>
      <w:r w:rsidR="00E370AD">
        <w:rPr>
          <w:rFonts w:eastAsia="Arial"/>
        </w:rPr>
        <w:t>toward</w:t>
      </w:r>
      <w:r w:rsidRPr="24792A85">
        <w:rPr>
          <w:rFonts w:eastAsia="Arial"/>
        </w:rPr>
        <w:t xml:space="preserve"> </w:t>
      </w:r>
      <w:r w:rsidR="005C01CE">
        <w:rPr>
          <w:rFonts w:eastAsia="Arial"/>
        </w:rPr>
        <w:t>cybersecurity</w:t>
      </w:r>
      <w:r w:rsidRPr="24792A85">
        <w:rPr>
          <w:rFonts w:eastAsia="Arial"/>
        </w:rPr>
        <w:t xml:space="preserve"> industry certifications (e.g., CEH, CISSP, A+, Security +, GIAC-ICS, GICSP) from a reputable organization (e.g., </w:t>
      </w:r>
      <w:proofErr w:type="spellStart"/>
      <w:r w:rsidRPr="24792A85">
        <w:rPr>
          <w:rFonts w:eastAsia="Arial"/>
        </w:rPr>
        <w:t>CompTia</w:t>
      </w:r>
      <w:proofErr w:type="spellEnd"/>
      <w:r w:rsidRPr="24792A85">
        <w:rPr>
          <w:rFonts w:eastAsia="Arial"/>
        </w:rPr>
        <w:t>, IC2, GIAC, ISA, SANS, EC-Council, ISACA).</w:t>
      </w:r>
    </w:p>
    <w:p w14:paraId="57EE6E5C" w14:textId="18A2F7E4" w:rsidR="00E04D7C" w:rsidRDefault="00C27690" w:rsidP="000154D2">
      <w:pPr>
        <w:pStyle w:val="ListBullet2"/>
        <w:rPr>
          <w:rFonts w:eastAsia="Arial"/>
        </w:rPr>
      </w:pPr>
      <w:r w:rsidRPr="24792A85">
        <w:rPr>
          <w:rFonts w:eastAsia="Arial"/>
        </w:rPr>
        <w:t>Specialized training in cybersecurity for Automated Industrial Control Systems</w:t>
      </w:r>
      <w:r>
        <w:rPr>
          <w:rFonts w:eastAsia="Arial"/>
        </w:rPr>
        <w:t>.</w:t>
      </w:r>
    </w:p>
    <w:p w14:paraId="5BAC4E4A" w14:textId="76040C1A" w:rsidR="00E04D7C" w:rsidRDefault="007A227B" w:rsidP="000154D2">
      <w:pPr>
        <w:pStyle w:val="ListBullet2"/>
        <w:rPr>
          <w:rFonts w:eastAsia="Arial"/>
        </w:rPr>
      </w:pPr>
      <w:r w:rsidRPr="00B27E3D">
        <w:rPr>
          <w:rFonts w:eastAsia="Arial"/>
        </w:rPr>
        <w:t xml:space="preserve">Preparing and delivering a presentation or teaching information that is </w:t>
      </w:r>
      <w:r w:rsidR="00A05B35" w:rsidRPr="00B27E3D">
        <w:rPr>
          <w:rFonts w:eastAsia="Arial"/>
        </w:rPr>
        <w:t>specific</w:t>
      </w:r>
      <w:r w:rsidR="00A05B35">
        <w:rPr>
          <w:rFonts w:eastAsia="Arial"/>
        </w:rPr>
        <w:t>ally</w:t>
      </w:r>
      <w:r w:rsidRPr="00B27E3D">
        <w:rPr>
          <w:rFonts w:eastAsia="Arial"/>
        </w:rPr>
        <w:t xml:space="preserve"> related to cybersecurity for computer or industrial control systems, or NRC </w:t>
      </w:r>
      <w:r w:rsidR="005C01CE">
        <w:rPr>
          <w:rFonts w:eastAsia="Arial"/>
        </w:rPr>
        <w:t>cybersecurity</w:t>
      </w:r>
      <w:r w:rsidRPr="00B27E3D">
        <w:rPr>
          <w:rFonts w:eastAsia="Arial"/>
        </w:rPr>
        <w:t xml:space="preserve"> oversight program implementation</w:t>
      </w:r>
      <w:r w:rsidR="00264B34">
        <w:rPr>
          <w:rFonts w:eastAsia="Arial"/>
        </w:rPr>
        <w:t>.</w:t>
      </w:r>
    </w:p>
    <w:p w14:paraId="4DD9C675" w14:textId="2EBECDD1" w:rsidR="00E04D7C" w:rsidRDefault="004A36CE" w:rsidP="00C61BE3">
      <w:pPr>
        <w:pStyle w:val="Heading2"/>
        <w:rPr>
          <w:bCs/>
        </w:rPr>
      </w:pPr>
      <w:bookmarkStart w:id="59" w:name="_Toc125033602"/>
      <w:r>
        <w:t>Appendix C1</w:t>
      </w:r>
      <w:r w:rsidR="00EF159A">
        <w:t>5</w:t>
      </w:r>
      <w:r>
        <w:t>, Construction Inspector</w:t>
      </w:r>
      <w:bookmarkEnd w:id="59"/>
    </w:p>
    <w:p w14:paraId="077346B0" w14:textId="77777777" w:rsidR="00E04D7C" w:rsidRDefault="009A4046" w:rsidP="00961B6C">
      <w:pPr>
        <w:pStyle w:val="BodyText"/>
        <w:numPr>
          <w:ilvl w:val="0"/>
          <w:numId w:val="18"/>
        </w:numPr>
      </w:pPr>
      <w:r w:rsidRPr="00EF720E">
        <w:t>Post-qualifica</w:t>
      </w:r>
      <w:r>
        <w:t>tion requirements:</w:t>
      </w:r>
    </w:p>
    <w:p w14:paraId="6153B213" w14:textId="382C92E3" w:rsidR="00E04D7C" w:rsidRDefault="00CB39B3" w:rsidP="0084269B">
      <w:pPr>
        <w:pStyle w:val="BodyText2"/>
      </w:pPr>
      <w:r w:rsidRPr="00E971E9">
        <w:t xml:space="preserve">For inspectors fully qualified after the effective date of these courses, </w:t>
      </w:r>
      <w:r>
        <w:t>a</w:t>
      </w:r>
      <w:r w:rsidR="009A4046" w:rsidRPr="00EF720E">
        <w:t>ttendance at</w:t>
      </w:r>
      <w:r w:rsidR="009A4046">
        <w:t xml:space="preserve"> one of</w:t>
      </w:r>
      <w:r w:rsidR="009A4046" w:rsidRPr="00EF720E">
        <w:t xml:space="preserve"> these courses is a post-qualification requirement to be completed prior to the end of the third calendar year after</w:t>
      </w:r>
      <w:r w:rsidR="009A4046">
        <w:t xml:space="preserve"> achieving full qualification</w:t>
      </w:r>
      <w:r w:rsidR="00477A42">
        <w:t>.</w:t>
      </w:r>
      <w:r w:rsidR="000E1A75" w:rsidRPr="00057D71">
        <w:t xml:space="preserve"> </w:t>
      </w:r>
      <w:r w:rsidR="00E53A2C" w:rsidRPr="009A4046">
        <w:t>For example, if full qualification was completed in May 20</w:t>
      </w:r>
      <w:r w:rsidR="00DD5B50">
        <w:t>20</w:t>
      </w:r>
      <w:r w:rsidR="00563695">
        <w:t>,</w:t>
      </w:r>
      <w:r w:rsidR="00E53A2C" w:rsidRPr="009A4046">
        <w:t xml:space="preserve"> the post qualification training is required to be completed before the end of 20</w:t>
      </w:r>
      <w:r w:rsidR="00E53A2C">
        <w:t>2</w:t>
      </w:r>
      <w:r w:rsidR="00DD5B50">
        <w:t>3</w:t>
      </w:r>
      <w:r w:rsidR="00E53A2C" w:rsidRPr="009A4046">
        <w:t>.</w:t>
      </w:r>
      <w:r w:rsidR="00E53A2C">
        <w:t xml:space="preserve"> </w:t>
      </w:r>
      <w:r w:rsidR="000E1A75" w:rsidRPr="00057D71">
        <w:t xml:space="preserve">Only one </w:t>
      </w:r>
      <w:r w:rsidR="00003343">
        <w:t xml:space="preserve">course </w:t>
      </w:r>
      <w:r w:rsidR="000E1A75" w:rsidRPr="00057D71">
        <w:t>is required</w:t>
      </w:r>
      <w:r w:rsidR="000E1A75">
        <w:t>.</w:t>
      </w:r>
    </w:p>
    <w:p w14:paraId="2E239102" w14:textId="77777777" w:rsidR="00E04D7C" w:rsidRDefault="000E1A75" w:rsidP="000154D2">
      <w:pPr>
        <w:pStyle w:val="ListBullet2"/>
      </w:pPr>
      <w:r w:rsidRPr="0023255D">
        <w:t>Civil/</w:t>
      </w:r>
      <w:r w:rsidRPr="0023255D">
        <w:rPr>
          <w:bCs/>
        </w:rPr>
        <w:t>Structural Functional Area</w:t>
      </w:r>
      <w:r w:rsidRPr="0023255D">
        <w:t>: Civil/Structural Codes and Inspection Course</w:t>
      </w:r>
      <w:r w:rsidR="00571A11" w:rsidRPr="0023255D">
        <w:t xml:space="preserve"> (effective date December 7, 2009)</w:t>
      </w:r>
    </w:p>
    <w:p w14:paraId="189D5BAB" w14:textId="210BD81F" w:rsidR="00E04D7C" w:rsidRDefault="000E1A75" w:rsidP="000154D2">
      <w:pPr>
        <w:pStyle w:val="ListBullet2"/>
      </w:pPr>
      <w:r w:rsidRPr="0023255D">
        <w:rPr>
          <w:bCs/>
        </w:rPr>
        <w:t xml:space="preserve">Mechanical Functional Area: Mechanical </w:t>
      </w:r>
      <w:r w:rsidRPr="0023255D">
        <w:t xml:space="preserve">Codes and Inspection Course </w:t>
      </w:r>
      <w:r w:rsidR="00571A11" w:rsidRPr="0023255D">
        <w:t>(effective date December 7, 2009)</w:t>
      </w:r>
    </w:p>
    <w:p w14:paraId="523E4457" w14:textId="77777777" w:rsidR="00E04D7C" w:rsidRDefault="000E1A75" w:rsidP="000154D2">
      <w:pPr>
        <w:pStyle w:val="ListBullet2"/>
      </w:pPr>
      <w:r w:rsidRPr="0023255D">
        <w:rPr>
          <w:bCs/>
        </w:rPr>
        <w:t>Electrical Functional Area</w:t>
      </w:r>
      <w:r w:rsidRPr="0023255D">
        <w:t>: Electrical Codes and Inspection</w:t>
      </w:r>
      <w:r w:rsidR="0022272C" w:rsidRPr="0023255D">
        <w:t xml:space="preserve"> </w:t>
      </w:r>
      <w:r w:rsidRPr="0023255D">
        <w:t>Course (Including Digital I&amp;C and fiber optics)</w:t>
      </w:r>
      <w:r w:rsidR="00CB39B3" w:rsidRPr="0023255D">
        <w:t xml:space="preserve"> (effective date December 7, 2009)</w:t>
      </w:r>
    </w:p>
    <w:p w14:paraId="252FD9AE" w14:textId="59D5E302" w:rsidR="00E04D7C" w:rsidRDefault="000E1A75" w:rsidP="00961B6C">
      <w:pPr>
        <w:pStyle w:val="BodyText"/>
        <w:numPr>
          <w:ilvl w:val="0"/>
          <w:numId w:val="18"/>
        </w:numPr>
      </w:pPr>
      <w:r w:rsidRPr="006D7FA7">
        <w:t>Refresher training requirements</w:t>
      </w:r>
      <w:r w:rsidR="00321325">
        <w:t>:</w:t>
      </w:r>
    </w:p>
    <w:p w14:paraId="59416ACA" w14:textId="068FBA10" w:rsidR="00E04D7C" w:rsidRDefault="00E53A2C" w:rsidP="000154D2">
      <w:pPr>
        <w:pStyle w:val="ListBullet2"/>
      </w:pPr>
      <w:r>
        <w:t>A</w:t>
      </w:r>
      <w:r w:rsidR="00C37B0D" w:rsidRPr="006D7FA7">
        <w:t xml:space="preserve">ttend classes beyond the core requirements </w:t>
      </w:r>
      <w:r w:rsidR="00E66AC6" w:rsidRPr="00214BF2">
        <w:rPr>
          <w:color w:val="000000" w:themeColor="text1"/>
        </w:rPr>
        <w:t>(</w:t>
      </w:r>
      <w:r w:rsidR="00D541D7" w:rsidRPr="00214BF2">
        <w:rPr>
          <w:color w:val="000000" w:themeColor="text1"/>
        </w:rPr>
        <w:t>e.g.,</w:t>
      </w:r>
      <w:r w:rsidR="00857175" w:rsidRPr="00214BF2">
        <w:rPr>
          <w:color w:val="000000" w:themeColor="text1"/>
        </w:rPr>
        <w:t xml:space="preserve"> </w:t>
      </w:r>
      <w:r w:rsidR="00E66AC6" w:rsidRPr="00214BF2">
        <w:rPr>
          <w:color w:val="000000" w:themeColor="text1"/>
        </w:rPr>
        <w:t>TMS)</w:t>
      </w:r>
      <w:r>
        <w:rPr>
          <w:color w:val="000000" w:themeColor="text1"/>
        </w:rPr>
        <w:t>.</w:t>
      </w:r>
    </w:p>
    <w:p w14:paraId="7AE6D27E" w14:textId="0AF94BCE" w:rsidR="00E04D7C" w:rsidRDefault="00884866" w:rsidP="00C61BE3">
      <w:pPr>
        <w:pStyle w:val="Heading2"/>
      </w:pPr>
      <w:bookmarkStart w:id="60" w:name="_Toc125033603"/>
      <w:r w:rsidRPr="00ED5198">
        <w:t>Appendix C1</w:t>
      </w:r>
      <w:r w:rsidR="00EF159A">
        <w:t>6</w:t>
      </w:r>
      <w:r w:rsidRPr="00ED5198">
        <w:t>, Research and Test Reactor Operator Licensing Examiner</w:t>
      </w:r>
      <w:bookmarkEnd w:id="60"/>
    </w:p>
    <w:p w14:paraId="6FAF4934" w14:textId="2765792F" w:rsidR="00884866" w:rsidRDefault="00884866" w:rsidP="00961B6C">
      <w:pPr>
        <w:pStyle w:val="BodyText"/>
        <w:numPr>
          <w:ilvl w:val="0"/>
          <w:numId w:val="19"/>
        </w:numPr>
      </w:pPr>
      <w:r>
        <w:t>Post-qualification requirements: None.</w:t>
      </w:r>
    </w:p>
    <w:p w14:paraId="62C33CBA" w14:textId="067A3C40" w:rsidR="00053629" w:rsidRPr="00621F34" w:rsidRDefault="00884866" w:rsidP="00961B6C">
      <w:pPr>
        <w:pStyle w:val="BodyText"/>
        <w:numPr>
          <w:ilvl w:val="0"/>
          <w:numId w:val="19"/>
        </w:numPr>
      </w:pPr>
      <w:r w:rsidRPr="00621F34">
        <w:t>Refresher training requirements:</w:t>
      </w:r>
    </w:p>
    <w:p w14:paraId="14D4479F" w14:textId="77777777" w:rsidR="00E04D7C" w:rsidRDefault="00053629" w:rsidP="000154D2">
      <w:pPr>
        <w:pStyle w:val="ListBullet2"/>
      </w:pPr>
      <w:r>
        <w:t>Attend courses that have been taken previously or refresher courses on the subject matter.</w:t>
      </w:r>
    </w:p>
    <w:p w14:paraId="0297A817" w14:textId="52C746A1" w:rsidR="00E04D7C" w:rsidRDefault="00053629" w:rsidP="000154D2">
      <w:pPr>
        <w:pStyle w:val="ListBullet2"/>
      </w:pPr>
      <w:r>
        <w:t>Participate in information exchange forums with counterparts (</w:t>
      </w:r>
      <w:r w:rsidR="00D541D7">
        <w:t>e.g.,</w:t>
      </w:r>
      <w:r>
        <w:t xml:space="preserve"> RTR inspections, </w:t>
      </w:r>
      <w:r>
        <w:lastRenderedPageBreak/>
        <w:t xml:space="preserve">RTR PMs, RTR operator license examiners, NRR OL Program office, </w:t>
      </w:r>
      <w:r w:rsidR="002D35FD">
        <w:t xml:space="preserve">other </w:t>
      </w:r>
      <w:r>
        <w:t xml:space="preserve">NRC groups and </w:t>
      </w:r>
      <w:r w:rsidR="005A7CB3">
        <w:t>T</w:t>
      </w:r>
      <w:r>
        <w:t>RTR.</w:t>
      </w:r>
    </w:p>
    <w:p w14:paraId="42C0EF34" w14:textId="3C43E1D5" w:rsidR="00E04D7C" w:rsidRDefault="00053629" w:rsidP="000154D2">
      <w:pPr>
        <w:pStyle w:val="ListBullet2"/>
      </w:pPr>
      <w:r>
        <w:t xml:space="preserve">Develop, Administer and Grade at least one complete written examination and operating test every calendar year. Any examiner who fails to administer a written examination and operating test must be assessed (following a process </w:t>
      </w:r>
      <w:proofErr w:type="gramStart"/>
      <w:r>
        <w:t>similar to</w:t>
      </w:r>
      <w:proofErr w:type="gramEnd"/>
      <w:r>
        <w:t xml:space="preserve"> the certification test described in the General Requirements section of IMC 1245 C16, “Research and Test Reactor Operator Licensing Examiner Technical Proficiency Training and Qualification Journal”) by a certified chief examiner or RTR Operator Licensing </w:t>
      </w:r>
      <w:r w:rsidR="00891A9A">
        <w:t>branch chief</w:t>
      </w:r>
      <w:r>
        <w:t>.</w:t>
      </w:r>
    </w:p>
    <w:p w14:paraId="4D63A792" w14:textId="5F782FBB" w:rsidR="00053629" w:rsidRDefault="00053629" w:rsidP="000154D2">
      <w:pPr>
        <w:pStyle w:val="ListBullet2"/>
      </w:pPr>
      <w:r>
        <w:t>Complete a site access refresher training course once every five years by completing course H-101S in TMS. A comparable licensee facility site specific access course where available, may be substituted for completion of H-101S.</w:t>
      </w:r>
    </w:p>
    <w:p w14:paraId="0D326881" w14:textId="77777777" w:rsidR="00D529B9" w:rsidRDefault="00D529B9" w:rsidP="0084269B">
      <w:pPr>
        <w:pStyle w:val="END"/>
      </w:pPr>
      <w:r>
        <w:t>END</w:t>
      </w:r>
    </w:p>
    <w:p w14:paraId="19C9F40E" w14:textId="1CC95BD5" w:rsidR="00160441" w:rsidRDefault="00160441" w:rsidP="0084269B">
      <w:pPr>
        <w:pStyle w:val="BodyText"/>
      </w:pPr>
    </w:p>
    <w:p w14:paraId="61DFE504" w14:textId="7B183BCE" w:rsidR="00160441" w:rsidRPr="006D7FA7" w:rsidRDefault="00160441" w:rsidP="00F14DE3">
      <w:pPr>
        <w:pStyle w:val="BodyText"/>
        <w:sectPr w:rsidR="00160441" w:rsidRPr="006D7FA7" w:rsidSect="005B264D">
          <w:footerReference w:type="default" r:id="rId9"/>
          <w:pgSz w:w="12240" w:h="15840"/>
          <w:pgMar w:top="1440" w:right="1440" w:bottom="1440" w:left="1440" w:header="720" w:footer="720" w:gutter="0"/>
          <w:pgNumType w:start="1"/>
          <w:cols w:space="720"/>
          <w:noEndnote/>
          <w:docGrid w:linePitch="326"/>
        </w:sectPr>
      </w:pPr>
    </w:p>
    <w:p w14:paraId="73328601" w14:textId="24D1C3AF" w:rsidR="00374518" w:rsidRDefault="00D61A51" w:rsidP="00654D11">
      <w:pPr>
        <w:pStyle w:val="attachmenttitle"/>
      </w:pPr>
      <w:bookmarkStart w:id="61" w:name="_Toc125033604"/>
      <w:r>
        <w:lastRenderedPageBreak/>
        <w:t xml:space="preserve">Attachment 1: </w:t>
      </w:r>
      <w:r w:rsidRPr="006D7FA7">
        <w:t>Revision History for I</w:t>
      </w:r>
      <w:r>
        <w:t>MC</w:t>
      </w:r>
      <w:r w:rsidRPr="006D7FA7">
        <w:t xml:space="preserve"> 1245, Appendix D1</w:t>
      </w:r>
      <w:bookmarkEnd w:id="61"/>
    </w:p>
    <w:tbl>
      <w:tblPr>
        <w:tblW w:w="13731" w:type="dxa"/>
        <w:tblInd w:w="120" w:type="dxa"/>
        <w:tblLayout w:type="fixed"/>
        <w:tblCellMar>
          <w:left w:w="120" w:type="dxa"/>
          <w:right w:w="120" w:type="dxa"/>
        </w:tblCellMar>
        <w:tblLook w:val="0000" w:firstRow="0" w:lastRow="0" w:firstColumn="0" w:lastColumn="0" w:noHBand="0" w:noVBand="0"/>
      </w:tblPr>
      <w:tblGrid>
        <w:gridCol w:w="1581"/>
        <w:gridCol w:w="1800"/>
        <w:gridCol w:w="6570"/>
        <w:gridCol w:w="1620"/>
        <w:gridCol w:w="2160"/>
      </w:tblGrid>
      <w:tr w:rsidR="005307A7" w:rsidRPr="006D7FA7" w14:paraId="649C8C1F" w14:textId="77777777" w:rsidTr="00E33449">
        <w:trPr>
          <w:tblHeader/>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4BBD43" w14:textId="77777777" w:rsidR="005307A7" w:rsidRPr="00532190" w:rsidRDefault="005307A7" w:rsidP="00532190">
            <w:pPr>
              <w:pStyle w:val="BodyText-table"/>
            </w:pPr>
            <w:r w:rsidRPr="00532190">
              <w:t>Commitment Tracking Number</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8A89892" w14:textId="77777777" w:rsidR="005307A7" w:rsidRPr="006D7FA7" w:rsidRDefault="005307A7" w:rsidP="00532190">
            <w:pPr>
              <w:pStyle w:val="BodyText-table"/>
            </w:pPr>
            <w:r w:rsidRPr="006D7FA7">
              <w:t>Accession Number</w:t>
            </w:r>
          </w:p>
          <w:p w14:paraId="16F1DBCE" w14:textId="77777777" w:rsidR="005307A7" w:rsidRPr="006D7FA7" w:rsidRDefault="005307A7" w:rsidP="00532190">
            <w:pPr>
              <w:pStyle w:val="BodyText-table"/>
            </w:pPr>
            <w:r w:rsidRPr="006D7FA7">
              <w:t>Issue Date</w:t>
            </w:r>
          </w:p>
          <w:p w14:paraId="578A1B3E" w14:textId="77777777" w:rsidR="005307A7" w:rsidRPr="006D7FA7" w:rsidRDefault="005307A7" w:rsidP="00532190">
            <w:pPr>
              <w:pStyle w:val="BodyText-table"/>
            </w:pPr>
            <w:r w:rsidRPr="006D7FA7">
              <w:t>Change Notice</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43F635" w14:textId="77777777" w:rsidR="005307A7" w:rsidRPr="006D7FA7" w:rsidRDefault="005307A7" w:rsidP="000C18BA">
            <w:pPr>
              <w:pStyle w:val="BodyText-table"/>
              <w:jc w:val="center"/>
            </w:pPr>
            <w:r w:rsidRPr="006D7FA7">
              <w:t>Description of Change</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49438C" w14:textId="77777777" w:rsidR="005307A7" w:rsidRPr="006D7FA7" w:rsidRDefault="005307A7" w:rsidP="00532190">
            <w:pPr>
              <w:pStyle w:val="BodyText-table"/>
            </w:pPr>
            <w:r w:rsidRPr="006D7FA7">
              <w:t>Description of Training Required and Completion Date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FB101BE" w14:textId="57F0C1A0" w:rsidR="005307A7" w:rsidRPr="006D7FA7" w:rsidRDefault="00B46CB9" w:rsidP="00532190">
            <w:pPr>
              <w:pStyle w:val="BodyText-table"/>
            </w:pPr>
            <w:r w:rsidRPr="00B46CB9">
              <w:t>Comment Resolution and Closed Feedback Form Accession Number (Pre-Decisional, Non-Public</w:t>
            </w:r>
            <w:r w:rsidR="00752F24">
              <w:t xml:space="preserve"> Information</w:t>
            </w:r>
            <w:r w:rsidRPr="00B46CB9">
              <w:t>)</w:t>
            </w:r>
          </w:p>
        </w:tc>
      </w:tr>
      <w:tr w:rsidR="005307A7" w:rsidRPr="006D7FA7" w14:paraId="25AAA551"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B860A5" w14:textId="77777777" w:rsidR="005307A7" w:rsidRPr="00532190" w:rsidRDefault="005307A7" w:rsidP="00532190">
            <w:pPr>
              <w:pStyle w:val="BodyText-table"/>
            </w:pPr>
            <w:r w:rsidRPr="00532190">
              <w:t>C-1</w:t>
            </w:r>
          </w:p>
          <w:p w14:paraId="10607C8D" w14:textId="77777777" w:rsidR="005307A7" w:rsidRPr="00532190" w:rsidRDefault="005307A7" w:rsidP="00532190">
            <w:pPr>
              <w:pStyle w:val="BodyText-table"/>
            </w:pPr>
            <w:r w:rsidRPr="00532190">
              <w:t>Reference:</w:t>
            </w:r>
          </w:p>
          <w:p w14:paraId="6096E232" w14:textId="77777777" w:rsidR="00751280" w:rsidRPr="00532190" w:rsidRDefault="005307A7" w:rsidP="00532190">
            <w:pPr>
              <w:pStyle w:val="BodyText-table"/>
            </w:pPr>
            <w:r w:rsidRPr="00532190">
              <w:t>Davis-Besse Lessons Learned Task Force, Recommendation 3.3.4.6</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BF64978" w14:textId="1114AA1B" w:rsidR="001C0520" w:rsidRDefault="0069131A" w:rsidP="00532190">
            <w:pPr>
              <w:pStyle w:val="BodyText-table"/>
            </w:pPr>
            <w:r>
              <w:t>ML041950500</w:t>
            </w:r>
          </w:p>
          <w:p w14:paraId="2695A029" w14:textId="77777777" w:rsidR="005307A7" w:rsidRDefault="005307A7" w:rsidP="00532190">
            <w:pPr>
              <w:pStyle w:val="BodyText-table"/>
            </w:pPr>
            <w:r w:rsidRPr="006D7FA7">
              <w:t>6/29/04</w:t>
            </w:r>
          </w:p>
          <w:p w14:paraId="1770821E" w14:textId="5A918DDB" w:rsidR="001C0520" w:rsidRPr="006D7FA7" w:rsidRDefault="001C0520" w:rsidP="00532190">
            <w:pPr>
              <w:pStyle w:val="BodyText-table"/>
            </w:pPr>
            <w:r>
              <w:t>CN 04-019</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22ABB26" w14:textId="5EFA48C4" w:rsidR="005307A7" w:rsidRPr="007104A1" w:rsidRDefault="007104A1" w:rsidP="000C18BA">
            <w:pPr>
              <w:pStyle w:val="BodyText-table"/>
              <w:rPr>
                <w:sz w:val="21"/>
                <w:szCs w:val="21"/>
              </w:rPr>
            </w:pPr>
            <w:r w:rsidRPr="007104A1">
              <w:rPr>
                <w:color w:val="333333"/>
                <w:sz w:val="21"/>
                <w:szCs w:val="21"/>
              </w:rPr>
              <w:t>IMC 1245 is being revised to provide clarification to Section 05.04, Maintaining Qualification, regarding the timing of refresher training. In addition, a requirement for annual refresher training on the Reactor Oversight Process (ROP) was added to Section 06.01 to improve and maintain consistent implementation of the ROP, address areas of identified deficiencies, and maintain overall level of ROP performance.</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C5A9936" w14:textId="1E4CE5C5" w:rsidR="005307A7" w:rsidRPr="006D7FA7" w:rsidRDefault="005307A7" w:rsidP="00532190">
            <w:pPr>
              <w:pStyle w:val="BodyText-table"/>
            </w:pPr>
            <w:r w:rsidRPr="006D7FA7">
              <w:t>None</w:t>
            </w:r>
          </w:p>
          <w:p w14:paraId="6AB4A8EC" w14:textId="77777777" w:rsidR="005307A7" w:rsidRPr="006D7FA7" w:rsidRDefault="005307A7" w:rsidP="00532190">
            <w:pPr>
              <w:pStyle w:val="BodyText-table"/>
            </w:pP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C14CC3" w14:textId="77777777" w:rsidR="005307A7" w:rsidRPr="006D7FA7" w:rsidRDefault="005307A7" w:rsidP="00532190">
            <w:pPr>
              <w:pStyle w:val="BodyText-table"/>
            </w:pPr>
            <w:r w:rsidRPr="006D7FA7">
              <w:t>N/A</w:t>
            </w:r>
          </w:p>
        </w:tc>
      </w:tr>
      <w:tr w:rsidR="005307A7" w:rsidRPr="006D7FA7" w14:paraId="5827A826"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E94CB0D" w14:textId="77777777" w:rsidR="005307A7" w:rsidRPr="00532190" w:rsidRDefault="005307A7" w:rsidP="00532190">
            <w:pPr>
              <w:pStyle w:val="BodyText-table"/>
            </w:pPr>
            <w:r w:rsidRPr="00532190">
              <w:t>C-2</w:t>
            </w:r>
          </w:p>
          <w:p w14:paraId="4D3E7528" w14:textId="77777777" w:rsidR="005307A7" w:rsidRPr="00532190" w:rsidRDefault="005307A7" w:rsidP="00532190">
            <w:pPr>
              <w:pStyle w:val="BodyText-table"/>
            </w:pPr>
            <w:r w:rsidRPr="00532190">
              <w:t>Reference:</w:t>
            </w:r>
          </w:p>
          <w:p w14:paraId="70216BA6" w14:textId="77777777" w:rsidR="005307A7" w:rsidRPr="00532190" w:rsidRDefault="005307A7" w:rsidP="00532190">
            <w:pPr>
              <w:pStyle w:val="BodyText-table"/>
            </w:pPr>
            <w:r w:rsidRPr="00532190">
              <w:t>OIG-05-A-06</w:t>
            </w:r>
          </w:p>
          <w:p w14:paraId="4D2BC3A1" w14:textId="77777777" w:rsidR="005307A7" w:rsidRPr="00532190" w:rsidRDefault="005307A7" w:rsidP="00532190">
            <w:pPr>
              <w:pStyle w:val="BodyText-table"/>
            </w:pPr>
            <w:r w:rsidRPr="00532190">
              <w:t>Recommendation 7 (ML052520204)</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4C8CA7B" w14:textId="5D377758" w:rsidR="005176B1" w:rsidRDefault="0069131A" w:rsidP="00532190">
            <w:pPr>
              <w:pStyle w:val="BodyText-table"/>
            </w:pPr>
            <w:r>
              <w:t>ML052580014</w:t>
            </w:r>
          </w:p>
          <w:p w14:paraId="4C6D9993" w14:textId="17AE4CE6" w:rsidR="005307A7" w:rsidRDefault="005307A7" w:rsidP="00532190">
            <w:pPr>
              <w:pStyle w:val="BodyText-table"/>
            </w:pPr>
            <w:r w:rsidRPr="006D7FA7">
              <w:t>9/02/05</w:t>
            </w:r>
          </w:p>
          <w:p w14:paraId="22FCC8F0" w14:textId="254916C5" w:rsidR="001C0520" w:rsidRPr="006D7FA7" w:rsidRDefault="001C0520" w:rsidP="00532190">
            <w:pPr>
              <w:pStyle w:val="BodyText-table"/>
            </w:pPr>
            <w:r>
              <w:t>CN 05-024</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7BD9814" w14:textId="529B227E" w:rsidR="005307A7" w:rsidRPr="007104A1" w:rsidRDefault="007104A1" w:rsidP="000C18BA">
            <w:pPr>
              <w:pStyle w:val="BodyText-table"/>
              <w:rPr>
                <w:sz w:val="21"/>
                <w:szCs w:val="21"/>
              </w:rPr>
            </w:pPr>
            <w:r w:rsidRPr="007104A1">
              <w:rPr>
                <w:sz w:val="21"/>
                <w:szCs w:val="21"/>
              </w:rPr>
              <w:t>IMC 1245 has been revised to incorporate several changes including: adding responsibility sections for the IMC 1245 Management Steering Group and the IMC 1245 Working Group; permitting a 3</w:t>
            </w:r>
            <w:r w:rsidR="002D74A1">
              <w:rPr>
                <w:sz w:val="21"/>
                <w:szCs w:val="21"/>
              </w:rPr>
              <w:noBreakHyphen/>
            </w:r>
            <w:r w:rsidRPr="007104A1">
              <w:rPr>
                <w:sz w:val="21"/>
                <w:szCs w:val="21"/>
              </w:rPr>
              <w:t>month extension to the 24</w:t>
            </w:r>
            <w:r w:rsidR="002D74A1">
              <w:rPr>
                <w:sz w:val="21"/>
                <w:szCs w:val="21"/>
              </w:rPr>
              <w:noBreakHyphen/>
            </w:r>
            <w:r w:rsidRPr="007104A1">
              <w:rPr>
                <w:sz w:val="21"/>
                <w:szCs w:val="21"/>
              </w:rPr>
              <w:t>month requirement for completion of inspector qualification for individuals in the Nuclear Safety Professional Development Program; and adding a requirement for vendor specific training for operations inspectors who are assigned to a different vendor design</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F7FDB89" w14:textId="07177E34" w:rsidR="005307A7" w:rsidRPr="006D7FA7" w:rsidRDefault="005307A7" w:rsidP="00532190">
            <w:pPr>
              <w:pStyle w:val="BodyText-table"/>
            </w:pPr>
            <w:r w:rsidRPr="006D7FA7">
              <w:t>None</w:t>
            </w:r>
          </w:p>
          <w:p w14:paraId="3715C6F3" w14:textId="77777777" w:rsidR="005307A7" w:rsidRPr="006D7FA7" w:rsidRDefault="005307A7" w:rsidP="00532190">
            <w:pPr>
              <w:pStyle w:val="BodyText-table"/>
            </w:pP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97E2A3F" w14:textId="77777777" w:rsidR="005307A7" w:rsidRPr="006D7FA7" w:rsidRDefault="005307A7" w:rsidP="00532190">
            <w:pPr>
              <w:pStyle w:val="BodyText-table"/>
            </w:pPr>
            <w:r w:rsidRPr="006D7FA7">
              <w:t>N/A</w:t>
            </w:r>
          </w:p>
        </w:tc>
      </w:tr>
      <w:tr w:rsidR="005307A7" w:rsidRPr="006D7FA7" w14:paraId="0521BF69" w14:textId="77777777" w:rsidTr="008B11AC">
        <w:trPr>
          <w:trHeight w:hRule="exact" w:val="1466"/>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46A9DEA" w14:textId="77777777" w:rsidR="005307A7" w:rsidRPr="00532190" w:rsidRDefault="005307A7"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965482F" w14:textId="3691B1E6" w:rsidR="001C0520" w:rsidRDefault="005176B1" w:rsidP="00532190">
            <w:pPr>
              <w:pStyle w:val="BodyText-table"/>
            </w:pPr>
            <w:r>
              <w:t>ML090360633</w:t>
            </w:r>
          </w:p>
          <w:p w14:paraId="0938C0E6" w14:textId="726D6269" w:rsidR="005307A7" w:rsidRPr="006D7FA7" w:rsidRDefault="005307A7" w:rsidP="00532190">
            <w:pPr>
              <w:pStyle w:val="BodyText-table"/>
            </w:pPr>
            <w:r w:rsidRPr="006D7FA7">
              <w:t>07/08/09</w:t>
            </w:r>
          </w:p>
          <w:p w14:paraId="614CF572" w14:textId="77777777" w:rsidR="005307A7" w:rsidRPr="006D7FA7" w:rsidRDefault="005307A7" w:rsidP="00532190">
            <w:pPr>
              <w:pStyle w:val="BodyText-table"/>
            </w:pPr>
            <w:r w:rsidRPr="006D7FA7">
              <w:t>CN-09 017</w:t>
            </w:r>
          </w:p>
          <w:p w14:paraId="6070F19A" w14:textId="77777777" w:rsidR="005307A7" w:rsidRPr="006D7FA7" w:rsidRDefault="005307A7" w:rsidP="00532190">
            <w:pPr>
              <w:pStyle w:val="BodyText-table"/>
            </w:pP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11458B" w14:textId="77777777" w:rsidR="005307A7" w:rsidRDefault="007104A1" w:rsidP="000C18BA">
            <w:pPr>
              <w:pStyle w:val="BodyText-table"/>
            </w:pPr>
            <w:r>
              <w:t>Makes “Maintaining Qualifications,” a separate appendix, u</w:t>
            </w:r>
            <w:r w:rsidR="005307A7" w:rsidRPr="006D7FA7">
              <w:t xml:space="preserve">pdates inspector titles, adds two new training standards (C-7 and C-11), and consolidates post-qualification and refresher training requirements needed to maintain full inspector qualification for each </w:t>
            </w:r>
            <w:r w:rsidR="009759C8">
              <w:t>inspector classification</w:t>
            </w:r>
            <w:r w:rsidR="005307A7" w:rsidRPr="006D7FA7">
              <w:t>.</w:t>
            </w:r>
          </w:p>
          <w:p w14:paraId="4AD8C3E2" w14:textId="77777777" w:rsidR="00B53129" w:rsidRPr="00B53129" w:rsidRDefault="00B53129" w:rsidP="00B53129"/>
          <w:p w14:paraId="366CAECE" w14:textId="77777777" w:rsidR="00B53129" w:rsidRPr="00B53129" w:rsidRDefault="00B53129" w:rsidP="00B53129"/>
          <w:p w14:paraId="3F0C8C93" w14:textId="77777777" w:rsidR="00B53129" w:rsidRPr="00B53129" w:rsidRDefault="00B53129" w:rsidP="00B53129"/>
          <w:p w14:paraId="5C2FDE44" w14:textId="77777777" w:rsidR="00B53129" w:rsidRPr="00B53129" w:rsidRDefault="00B53129" w:rsidP="00B53129"/>
          <w:p w14:paraId="3B2C5700" w14:textId="77777777" w:rsidR="00B53129" w:rsidRPr="00B53129" w:rsidRDefault="00B53129" w:rsidP="00B53129"/>
          <w:p w14:paraId="72ABC72E" w14:textId="77777777" w:rsidR="00B53129" w:rsidRPr="00B53129" w:rsidRDefault="00B53129" w:rsidP="00B53129"/>
          <w:p w14:paraId="363A7624" w14:textId="77777777" w:rsidR="00B53129" w:rsidRDefault="00B53129" w:rsidP="00B53129">
            <w:pPr>
              <w:rPr>
                <w:rFonts w:eastAsiaTheme="minorHAnsi" w:cstheme="minorBidi"/>
              </w:rPr>
            </w:pPr>
          </w:p>
          <w:p w14:paraId="67F17CF5" w14:textId="43051D1B" w:rsidR="00B53129" w:rsidRPr="00B53129" w:rsidRDefault="00B53129" w:rsidP="00B53129">
            <w:pPr>
              <w:jc w:val="cente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6539EF1" w14:textId="77777777" w:rsidR="005307A7" w:rsidRPr="006D7FA7" w:rsidRDefault="005307A7" w:rsidP="00532190">
            <w:pPr>
              <w:pStyle w:val="BodyText-table"/>
            </w:pPr>
            <w:r w:rsidRPr="006D7FA7">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055885" w14:textId="77777777" w:rsidR="005307A7" w:rsidRPr="006D7FA7" w:rsidRDefault="005307A7" w:rsidP="00532190">
            <w:pPr>
              <w:pStyle w:val="BodyText-table"/>
            </w:pPr>
            <w:r w:rsidRPr="006D7FA7">
              <w:t>N/A</w:t>
            </w:r>
          </w:p>
        </w:tc>
      </w:tr>
      <w:tr w:rsidR="005307A7" w:rsidRPr="006D7FA7" w14:paraId="03E98B31"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AB8D17E" w14:textId="77777777" w:rsidR="005307A7" w:rsidRPr="00532190" w:rsidRDefault="005307A7" w:rsidP="00532190">
            <w:pPr>
              <w:pStyle w:val="BodyText-table"/>
            </w:pPr>
            <w:r w:rsidRPr="00532190">
              <w:lastRenderedPageBreak/>
              <w:t>N/A</w:t>
            </w:r>
          </w:p>
          <w:p w14:paraId="1F49D160" w14:textId="77777777" w:rsidR="005307A7" w:rsidRPr="00532190" w:rsidRDefault="005307A7" w:rsidP="00532190">
            <w:pPr>
              <w:pStyle w:val="BodyText-table"/>
            </w:pPr>
          </w:p>
          <w:p w14:paraId="6DF21A6D" w14:textId="77777777" w:rsidR="005307A7" w:rsidRPr="00532190" w:rsidRDefault="005307A7" w:rsidP="00532190">
            <w:pPr>
              <w:pStyle w:val="BodyText-table"/>
            </w:pP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BECBD88" w14:textId="77777777" w:rsidR="00880749" w:rsidRPr="006D7FA7" w:rsidRDefault="00880749" w:rsidP="00532190">
            <w:pPr>
              <w:pStyle w:val="BodyText-table"/>
            </w:pPr>
            <w:r w:rsidRPr="006D7FA7">
              <w:t>ML11073A004</w:t>
            </w:r>
          </w:p>
          <w:p w14:paraId="44300703" w14:textId="77777777" w:rsidR="005307A7" w:rsidRPr="006D7FA7" w:rsidRDefault="00880749" w:rsidP="00532190">
            <w:pPr>
              <w:pStyle w:val="BodyText-table"/>
            </w:pPr>
            <w:r w:rsidRPr="006D7FA7">
              <w:t>1</w:t>
            </w:r>
            <w:r w:rsidR="005307A7" w:rsidRPr="006D7FA7">
              <w:t>2/29/11</w:t>
            </w:r>
          </w:p>
          <w:p w14:paraId="0189DAA1" w14:textId="77777777" w:rsidR="005307A7" w:rsidRPr="006D7FA7" w:rsidRDefault="005307A7" w:rsidP="00532190">
            <w:pPr>
              <w:pStyle w:val="BodyText-table"/>
            </w:pPr>
            <w:r w:rsidRPr="006D7FA7">
              <w:t>CN-11-044</w:t>
            </w:r>
          </w:p>
          <w:p w14:paraId="2095127B" w14:textId="77777777" w:rsidR="005307A7" w:rsidRPr="006D7FA7" w:rsidRDefault="005307A7" w:rsidP="00532190">
            <w:pPr>
              <w:pStyle w:val="BodyText-table"/>
            </w:pP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F2B0CF" w14:textId="77777777" w:rsidR="00751280" w:rsidRPr="006D7FA7" w:rsidRDefault="005307A7" w:rsidP="000C18BA">
            <w:pPr>
              <w:pStyle w:val="BodyText-table"/>
            </w:pPr>
            <w:r w:rsidRPr="006D7FA7">
              <w:t>This revision clarifies refresher training requirements, moves refresher training guidance from IMC 1245 into Appendix D-1, broadens the scope of deviations to include late completion of post-qualification training, adds post-qualification training for vendor inspectors, and authorizes the supervisor (with concurrent IOLB/NRR approval) to approve alternate refresher training for Health Physics inspectors.</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675B60D" w14:textId="77777777" w:rsidR="005307A7" w:rsidRPr="006D7FA7" w:rsidRDefault="005307A7" w:rsidP="00532190">
            <w:pPr>
              <w:pStyle w:val="BodyText-table"/>
            </w:pPr>
            <w:r w:rsidRPr="006D7FA7">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D5DF70" w14:textId="77777777" w:rsidR="005307A7" w:rsidRPr="006D7FA7" w:rsidRDefault="005307A7" w:rsidP="00532190">
            <w:pPr>
              <w:pStyle w:val="BodyText-table"/>
            </w:pPr>
            <w:r w:rsidRPr="006D7FA7">
              <w:t>ML11321A232</w:t>
            </w:r>
          </w:p>
        </w:tc>
      </w:tr>
      <w:tr w:rsidR="00882C52" w:rsidRPr="006D7FA7" w14:paraId="7E5E462E"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30F2592" w14:textId="34FA1067" w:rsidR="00882C52" w:rsidRPr="00532190" w:rsidRDefault="00882C52"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85403F9" w14:textId="77777777" w:rsidR="00882C52" w:rsidRPr="006D7FA7" w:rsidRDefault="00882C52" w:rsidP="00532190">
            <w:pPr>
              <w:pStyle w:val="BodyText-table"/>
            </w:pPr>
            <w:r w:rsidRPr="006D7FA7">
              <w:t>ML12243A502</w:t>
            </w:r>
          </w:p>
          <w:p w14:paraId="4A296F60" w14:textId="77777777" w:rsidR="00882C52" w:rsidRPr="006D7FA7" w:rsidRDefault="00882C52" w:rsidP="00532190">
            <w:pPr>
              <w:pStyle w:val="BodyText-table"/>
            </w:pPr>
            <w:r>
              <w:t>12/19</w:t>
            </w:r>
            <w:r w:rsidRPr="006D7FA7">
              <w:t>/12</w:t>
            </w:r>
          </w:p>
          <w:p w14:paraId="32A2A2E6" w14:textId="77777777" w:rsidR="00882C52" w:rsidRPr="006D7FA7" w:rsidRDefault="00882C52" w:rsidP="00532190">
            <w:pPr>
              <w:pStyle w:val="BodyText-table"/>
            </w:pPr>
            <w:r w:rsidRPr="006D7FA7">
              <w:t>CN-12-</w:t>
            </w:r>
            <w:r>
              <w:t>029</w:t>
            </w:r>
          </w:p>
          <w:p w14:paraId="37211ED7" w14:textId="77777777" w:rsidR="00882C52" w:rsidRPr="006D7FA7" w:rsidRDefault="00882C52" w:rsidP="00532190">
            <w:pPr>
              <w:pStyle w:val="BodyText-table"/>
            </w:pP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A8FEEB" w14:textId="33B239C7" w:rsidR="00882C52" w:rsidRPr="006D7FA7" w:rsidRDefault="00882C52" w:rsidP="00882C52">
            <w:pPr>
              <w:pStyle w:val="BodyText-table"/>
            </w:pPr>
            <w:r w:rsidRPr="006D7FA7">
              <w:t xml:space="preserve">This revision adds requalification requirements for inspectors who have not maintained qualification due to reassignment, broadens the scope of deviations to include post-qualification requirements, and authorizes a regional division director to approve deviations that extend deadlines by up to </w:t>
            </w:r>
            <w:r w:rsidR="00EF69E2">
              <w:t>6 </w:t>
            </w:r>
            <w:r w:rsidRPr="006D7FA7">
              <w:t>months without program office approval.</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48248F" w14:textId="2E846292" w:rsidR="00882C52" w:rsidRPr="006D7FA7" w:rsidRDefault="00882C52" w:rsidP="00532190">
            <w:pPr>
              <w:pStyle w:val="BodyText-table"/>
            </w:pPr>
            <w:r w:rsidRPr="006D7FA7">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CAF5BB6" w14:textId="27C63616" w:rsidR="00882C52" w:rsidRPr="006D7FA7" w:rsidRDefault="00882C52" w:rsidP="00532190">
            <w:pPr>
              <w:pStyle w:val="BodyText-table"/>
            </w:pPr>
            <w:r w:rsidRPr="006D7FA7">
              <w:t>N/A</w:t>
            </w:r>
          </w:p>
        </w:tc>
      </w:tr>
      <w:tr w:rsidR="00C96B57" w:rsidRPr="006D7FA7" w14:paraId="1825E7A5"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5D10FC5" w14:textId="1EF820E1" w:rsidR="00C96B57" w:rsidRPr="00532190" w:rsidRDefault="00C96B57"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120EF6" w14:textId="77777777" w:rsidR="00C96B57" w:rsidRDefault="00C96B57" w:rsidP="00532190">
            <w:pPr>
              <w:pStyle w:val="BodyText-table"/>
            </w:pPr>
            <w:r>
              <w:t>ML13269A122</w:t>
            </w:r>
          </w:p>
          <w:p w14:paraId="3FD4C830" w14:textId="77777777" w:rsidR="00C96B57" w:rsidRDefault="00C96B57" w:rsidP="00532190">
            <w:pPr>
              <w:pStyle w:val="BodyText-table"/>
            </w:pPr>
            <w:r>
              <w:t>10/23/13</w:t>
            </w:r>
          </w:p>
          <w:p w14:paraId="1056AE12" w14:textId="6110A497" w:rsidR="00C96B57" w:rsidRPr="006D7FA7" w:rsidRDefault="00C96B57" w:rsidP="00532190">
            <w:pPr>
              <w:pStyle w:val="BodyText-table"/>
            </w:pPr>
            <w:r>
              <w:t>CN13-026</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60902D" w14:textId="568715D0" w:rsidR="00C96B57" w:rsidRPr="006D7FA7" w:rsidRDefault="00C96B57" w:rsidP="00C96B57">
            <w:pPr>
              <w:pStyle w:val="BodyText-table"/>
            </w:pPr>
            <w:r>
              <w:t>This revision modifies refresher requirements for security inspectors that are qualified or qualify under Appendix C-4 and clarifies language and refresher requirements for Security Risk Analysts that are qualified or qualify under Appendix C-11.</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B87EB8F" w14:textId="175CA80E" w:rsidR="00C96B57" w:rsidRPr="006D7FA7" w:rsidRDefault="00C96B57" w:rsidP="00532190">
            <w:pPr>
              <w:pStyle w:val="BodyText-table"/>
            </w:pPr>
            <w:r>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864A54B" w14:textId="58A7CC3E" w:rsidR="00C96B57" w:rsidRPr="006D7FA7" w:rsidRDefault="00C96B57" w:rsidP="00532190">
            <w:pPr>
              <w:pStyle w:val="BodyText-table"/>
            </w:pPr>
            <w:r>
              <w:t>ML13269A124</w:t>
            </w:r>
          </w:p>
        </w:tc>
      </w:tr>
      <w:tr w:rsidR="00C96B57" w:rsidRPr="006D7FA7" w14:paraId="6453AFB2"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757084" w14:textId="4C113B08" w:rsidR="00C96B57" w:rsidRPr="00532190" w:rsidRDefault="00C96B57" w:rsidP="00532190">
            <w:pPr>
              <w:pStyle w:val="BodyText-table"/>
            </w:pPr>
            <w:r w:rsidRPr="00532190">
              <w:lastRenderedPageBreak/>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C126EB5" w14:textId="77777777" w:rsidR="00C96B57" w:rsidRDefault="00C96B57" w:rsidP="00532190">
            <w:pPr>
              <w:pStyle w:val="BodyText-table"/>
            </w:pPr>
            <w:r>
              <w:t>ML15177A324</w:t>
            </w:r>
          </w:p>
          <w:p w14:paraId="7A2DF68F" w14:textId="77777777" w:rsidR="00C96B57" w:rsidRDefault="00C96B57" w:rsidP="00532190">
            <w:pPr>
              <w:pStyle w:val="BodyText-table"/>
            </w:pPr>
            <w:r>
              <w:t>11/24/15</w:t>
            </w:r>
          </w:p>
          <w:p w14:paraId="626A2AC1" w14:textId="5058BFDD" w:rsidR="00C96B57" w:rsidRDefault="00C96B57" w:rsidP="00532190">
            <w:pPr>
              <w:pStyle w:val="BodyText-table"/>
            </w:pPr>
            <w:r>
              <w:t>CN 15-026</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F724CB" w14:textId="4E8EA0AD" w:rsidR="00C96B57" w:rsidRDefault="00C96B57" w:rsidP="00C96B57">
            <w:pPr>
              <w:pStyle w:val="BodyText-table"/>
            </w:pPr>
            <w:r w:rsidRPr="003E2ED1">
              <w:t xml:space="preserve">This revision </w:t>
            </w:r>
            <w:r>
              <w:t>updates</w:t>
            </w:r>
            <w:r w:rsidRPr="00576FD7">
              <w:t xml:space="preserve"> IMC format </w:t>
            </w:r>
            <w:r>
              <w:t xml:space="preserve">and </w:t>
            </w:r>
            <w:r w:rsidRPr="00576FD7">
              <w:t>the location of deviation guidance</w:t>
            </w:r>
            <w:r>
              <w:t xml:space="preserve"> for refresher training. This revision also revises the following qualification standards, modifies the process to approve alternative refresher training for </w:t>
            </w:r>
            <w:r w:rsidRPr="00665F7F">
              <w:rPr>
                <w:bCs/>
              </w:rPr>
              <w:t>health physics inspectors</w:t>
            </w:r>
            <w:r>
              <w:rPr>
                <w:bCs/>
              </w:rPr>
              <w:t xml:space="preserve"> (C-3),</w:t>
            </w:r>
            <w:r>
              <w:t xml:space="preserve"> adds two courses (P-301 and P-502) to post qualification for SRAs (C-9),</w:t>
            </w:r>
            <w:r w:rsidRPr="00576FD7">
              <w:t xml:space="preserve"> </w:t>
            </w:r>
            <w:r>
              <w:t xml:space="preserve">and adds AP1000 as a reactor technology for examiner’s (C-10) refresher training. To close the feedback form, this Revision History summary </w:t>
            </w:r>
            <w:r w:rsidRPr="003E2ED1">
              <w:t xml:space="preserve">documents that </w:t>
            </w:r>
            <w:r>
              <w:t xml:space="preserve">HRTD is adding </w:t>
            </w:r>
            <w:r w:rsidRPr="003E2ED1">
              <w:t xml:space="preserve">training </w:t>
            </w:r>
            <w:r>
              <w:t>topics (</w:t>
            </w:r>
            <w:r w:rsidRPr="00012EA9">
              <w:t>recommended by the Fort Calhoun lessons learned team</w:t>
            </w:r>
            <w:r>
              <w:t>)</w:t>
            </w:r>
            <w:r w:rsidRPr="00012EA9">
              <w:t xml:space="preserve"> </w:t>
            </w:r>
            <w:r w:rsidRPr="003E2ED1">
              <w:t>to the Technology Review Courses (R-904, R-905, and R-906).</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4B3F83" w14:textId="6945AC4B" w:rsidR="00C96B57" w:rsidRDefault="00C96B57" w:rsidP="00532190">
            <w:pPr>
              <w:pStyle w:val="BodyText-table"/>
            </w:pPr>
            <w:r>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EFB926" w14:textId="77777777" w:rsidR="00C96B57" w:rsidRDefault="00C96B57" w:rsidP="00532190">
            <w:pPr>
              <w:pStyle w:val="BodyText-table"/>
            </w:pPr>
            <w:r>
              <w:t>ML15195A195</w:t>
            </w:r>
          </w:p>
          <w:p w14:paraId="779EC2F7" w14:textId="77777777" w:rsidR="00C96B57" w:rsidRDefault="00C96B57" w:rsidP="00532190">
            <w:pPr>
              <w:pStyle w:val="BodyText-table"/>
            </w:pPr>
            <w:r>
              <w:t>Closed FBF:</w:t>
            </w:r>
          </w:p>
          <w:p w14:paraId="20AA679B" w14:textId="77777777" w:rsidR="00C96B57" w:rsidRDefault="00C96B57" w:rsidP="00532190">
            <w:pPr>
              <w:pStyle w:val="BodyText-table"/>
            </w:pPr>
            <w:r>
              <w:t>1245D1-2001</w:t>
            </w:r>
          </w:p>
          <w:p w14:paraId="3AD04E2C" w14:textId="4455721C" w:rsidR="00C96B57" w:rsidRDefault="00C96B57" w:rsidP="00532190">
            <w:pPr>
              <w:pStyle w:val="BodyText-table"/>
            </w:pPr>
            <w:r>
              <w:t>ML15207A052</w:t>
            </w:r>
          </w:p>
        </w:tc>
      </w:tr>
      <w:tr w:rsidR="00A67440" w:rsidRPr="006D7FA7" w14:paraId="4E420EA0"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389F2C6" w14:textId="4B419C0F" w:rsidR="00A67440" w:rsidRPr="00532190" w:rsidRDefault="00A67440"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0CBCE6" w14:textId="77777777" w:rsidR="00A67440" w:rsidRDefault="00A67440" w:rsidP="00532190">
            <w:pPr>
              <w:pStyle w:val="BodyText-table"/>
            </w:pPr>
            <w:r w:rsidRPr="00400203">
              <w:t>ML17072A353</w:t>
            </w:r>
          </w:p>
          <w:p w14:paraId="16B7880B" w14:textId="77777777" w:rsidR="00A67440" w:rsidRDefault="00A67440" w:rsidP="00532190">
            <w:pPr>
              <w:pStyle w:val="BodyText-table"/>
            </w:pPr>
            <w:r>
              <w:t>08/24/17</w:t>
            </w:r>
          </w:p>
          <w:p w14:paraId="2E334716" w14:textId="19EAC239" w:rsidR="00A67440" w:rsidRDefault="00A67440" w:rsidP="00532190">
            <w:pPr>
              <w:pStyle w:val="BodyText-table"/>
            </w:pPr>
            <w:r>
              <w:t>CN 17-015</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3AD077" w14:textId="5E29CF56" w:rsidR="00A67440" w:rsidRPr="003E2ED1" w:rsidRDefault="00A67440" w:rsidP="00A67440">
            <w:pPr>
              <w:pStyle w:val="BodyText-table"/>
            </w:pPr>
            <w:r w:rsidRPr="00400203">
              <w:t>This revision adds requirements for Appendix C-15, Construction Inspector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5C24EB" w14:textId="0503ECCA" w:rsidR="00A67440" w:rsidRDefault="00A67440" w:rsidP="00532190">
            <w:pPr>
              <w:pStyle w:val="BodyText-table"/>
            </w:pPr>
            <w:r w:rsidRPr="00400203">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013459" w14:textId="029FACFF" w:rsidR="00A67440" w:rsidRDefault="00A67440" w:rsidP="00532190">
            <w:pPr>
              <w:pStyle w:val="BodyText-table"/>
            </w:pPr>
            <w:r w:rsidRPr="00D97DA6">
              <w:t>ML17089A365</w:t>
            </w:r>
          </w:p>
        </w:tc>
      </w:tr>
      <w:tr w:rsidR="00A67440" w:rsidRPr="006D7FA7" w14:paraId="5793A010"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EFAE6D" w14:textId="14CD883B" w:rsidR="00A67440" w:rsidRPr="00532190" w:rsidRDefault="00A67440"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BEFF250" w14:textId="77777777" w:rsidR="00A67440" w:rsidRDefault="00A67440" w:rsidP="00532190">
            <w:pPr>
              <w:pStyle w:val="BodyText-table"/>
            </w:pPr>
            <w:r>
              <w:t>ML18047A201</w:t>
            </w:r>
          </w:p>
          <w:p w14:paraId="2F2FA75A" w14:textId="77777777" w:rsidR="00A67440" w:rsidRDefault="00A67440" w:rsidP="00532190">
            <w:pPr>
              <w:pStyle w:val="BodyText-table"/>
            </w:pPr>
            <w:r>
              <w:t>06/07/18</w:t>
            </w:r>
          </w:p>
          <w:p w14:paraId="5F03552D" w14:textId="5233FBB0" w:rsidR="00A67440" w:rsidRPr="00400203" w:rsidRDefault="00A67440" w:rsidP="00532190">
            <w:pPr>
              <w:pStyle w:val="BodyText-table"/>
            </w:pPr>
            <w:r>
              <w:t>CN 18-014</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E7876D" w14:textId="2F4B8088" w:rsidR="00A67440" w:rsidRPr="00400203" w:rsidRDefault="00A67440" w:rsidP="00A67440">
            <w:pPr>
              <w:pStyle w:val="BodyText-table"/>
            </w:pPr>
            <w:r>
              <w:t>This revision gives additional time and flexibility for C1, C2, C3, C9, and C15 qualified individuals to complete their post-qualification requirements, eliminates the need for SRA’s to take P-501 as refresher training, and updates the contact for deviations from the Operator Licensing and Training Branch to the ROP Support and Generic Communications Branch.</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431F89" w14:textId="77777777" w:rsidR="00A67440" w:rsidRPr="00400203" w:rsidRDefault="00A67440" w:rsidP="00532190">
            <w:pPr>
              <w:pStyle w:val="BodyText-table"/>
            </w:pP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1DBAC9" w14:textId="7E8EA2F7" w:rsidR="00A67440" w:rsidRPr="00D97DA6" w:rsidRDefault="00A67440" w:rsidP="00532190">
            <w:pPr>
              <w:pStyle w:val="BodyText-table"/>
            </w:pPr>
            <w:r w:rsidRPr="005E2B94">
              <w:t>ML18065A659</w:t>
            </w:r>
          </w:p>
        </w:tc>
      </w:tr>
      <w:tr w:rsidR="00DF4DCB" w:rsidRPr="006D7FA7" w14:paraId="6647A37A"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87A76CE" w14:textId="77777777" w:rsidR="00DF4DCB" w:rsidRPr="00532190" w:rsidRDefault="00DF4DCB" w:rsidP="00532190">
            <w:pPr>
              <w:pStyle w:val="BodyText-table"/>
            </w:pP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F059B9" w14:textId="77777777" w:rsidR="00DF4DCB" w:rsidRDefault="00DF4DCB" w:rsidP="00532190">
            <w:pPr>
              <w:pStyle w:val="BodyText-table"/>
            </w:pPr>
            <w:r>
              <w:t>ML19324C998</w:t>
            </w:r>
          </w:p>
          <w:p w14:paraId="29AEC103" w14:textId="77777777" w:rsidR="00DF4DCB" w:rsidRDefault="00DF4DCB" w:rsidP="00532190">
            <w:pPr>
              <w:pStyle w:val="BodyText-table"/>
            </w:pPr>
            <w:r>
              <w:t>02/18/20</w:t>
            </w:r>
          </w:p>
          <w:p w14:paraId="302F4969" w14:textId="77777777" w:rsidR="00DF4DCB" w:rsidRDefault="00DF4DCB" w:rsidP="00532190">
            <w:pPr>
              <w:pStyle w:val="BodyText-table"/>
            </w:pPr>
            <w:r>
              <w:t>CN 20-008</w:t>
            </w:r>
          </w:p>
          <w:p w14:paraId="4D2C8F42" w14:textId="77777777" w:rsidR="00DF4DCB" w:rsidRDefault="00DF4DCB" w:rsidP="00532190">
            <w:pPr>
              <w:pStyle w:val="BodyText-table"/>
            </w:pP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201943" w14:textId="6ED73A13" w:rsidR="00DF4DCB" w:rsidRDefault="00DF4DCB" w:rsidP="00532190">
            <w:pPr>
              <w:pStyle w:val="BodyText-table"/>
            </w:pPr>
            <w:r>
              <w:t xml:space="preserve">This revision expanded the time allowed for training deviation requests that can be granted for all inspectors by a Regional division director from </w:t>
            </w:r>
            <w:r w:rsidR="00EF69E2">
              <w:t>6 </w:t>
            </w:r>
            <w:r>
              <w:t xml:space="preserve">months to </w:t>
            </w:r>
            <w:r w:rsidR="00B031E4">
              <w:t>1 </w:t>
            </w:r>
            <w:r>
              <w:t>year. Added the expectation that when training waivers are provided, inspectors should return to the original training schedule.</w:t>
            </w:r>
          </w:p>
          <w:p w14:paraId="6775EA31" w14:textId="77777777" w:rsidR="00DF4DCB" w:rsidRDefault="00DF4DCB" w:rsidP="00532190">
            <w:pPr>
              <w:pStyle w:val="BodyText-table"/>
            </w:pPr>
          </w:p>
          <w:p w14:paraId="0E9ADF14" w14:textId="7948E974" w:rsidR="007447A2" w:rsidRDefault="007447A2" w:rsidP="007447A2">
            <w:pPr>
              <w:pStyle w:val="BodyText-table"/>
              <w:jc w:val="right"/>
            </w:pPr>
            <w:r>
              <w:t>(continued next page)</w:t>
            </w:r>
          </w:p>
          <w:p w14:paraId="31A64540" w14:textId="779FB3ED" w:rsidR="00DF4DCB" w:rsidRDefault="00DF4DCB" w:rsidP="00532190">
            <w:pPr>
              <w:pStyle w:val="BodyText-table"/>
            </w:pPr>
            <w:r>
              <w:lastRenderedPageBreak/>
              <w:t xml:space="preserve">Based upon feedback from program offices, a number of inspector refresher training programs were updated to remove references to out of date courses and expectations. The most far reaching change involved reactor engineering inspectors who will now be required to attend the Technology review courses (i.e., R-327C, R-904 B/P, R-905P, or R-906P) every </w:t>
            </w:r>
            <w:r w:rsidR="00B031E4">
              <w:t>3</w:t>
            </w:r>
            <w:r>
              <w:t>-year cycle in lieu of simulator courses to ensure they receive training on the following engineering related subjects:</w:t>
            </w:r>
          </w:p>
          <w:p w14:paraId="52BB6DDC" w14:textId="77777777" w:rsidR="00DF4DCB" w:rsidRPr="00FD75B6" w:rsidRDefault="00DF4DCB" w:rsidP="00532190">
            <w:pPr>
              <w:pStyle w:val="BodyText-table"/>
              <w:rPr>
                <w:sz w:val="16"/>
                <w:szCs w:val="16"/>
              </w:rPr>
            </w:pPr>
          </w:p>
          <w:p w14:paraId="7B7260F1" w14:textId="77777777" w:rsidR="00DF4DCB" w:rsidRDefault="00DF4DCB" w:rsidP="000154D2">
            <w:pPr>
              <w:pStyle w:val="ListBullet2"/>
              <w:numPr>
                <w:ilvl w:val="0"/>
                <w:numId w:val="22"/>
              </w:numPr>
            </w:pPr>
            <w:r>
              <w:t>50.59 and design basis training that was developed in response to the Fort Calhoun and San Onofre lessons learned reports.</w:t>
            </w:r>
          </w:p>
          <w:p w14:paraId="1C5F4569" w14:textId="03DD36B1" w:rsidR="00DF4DCB" w:rsidRDefault="00DF4DCB" w:rsidP="00DF4DCB">
            <w:pPr>
              <w:pStyle w:val="BodyText-table"/>
            </w:pPr>
            <w:r w:rsidRPr="00BF31B3">
              <w:t xml:space="preserve">Risk informed licensing actions including the </w:t>
            </w:r>
            <w:r w:rsidRPr="00E84698">
              <w:t>Technical Specification Initiative 4.B, Risk Informed Completion Times (RICT); and Risk-Informed Technical Specification Initiative 5.B, Surveillance Frequency Control Program (SFCP)</w:t>
            </w:r>
            <w:r w:rsidRPr="00BF31B3">
              <w:t>.</w:t>
            </w:r>
          </w:p>
          <w:p w14:paraId="47128A04" w14:textId="77777777" w:rsidR="00127371" w:rsidRPr="00FD75B6" w:rsidRDefault="00127371" w:rsidP="00DF4DCB">
            <w:pPr>
              <w:pStyle w:val="BodyText-table"/>
              <w:rPr>
                <w:sz w:val="12"/>
                <w:szCs w:val="12"/>
              </w:rPr>
            </w:pPr>
          </w:p>
          <w:p w14:paraId="5199E775" w14:textId="7D729DF0" w:rsidR="008B11AC" w:rsidRDefault="008B11AC" w:rsidP="008B11AC">
            <w:pPr>
              <w:pStyle w:val="BodyText-table"/>
            </w:pPr>
            <w:r>
              <w:t>This change added new training requirements for inspectors who are performing POV/MOV inspection activities.</w:t>
            </w:r>
          </w:p>
          <w:p w14:paraId="18516626" w14:textId="77777777" w:rsidR="008B11AC" w:rsidRPr="00FD75B6" w:rsidRDefault="008B11AC" w:rsidP="008B11AC">
            <w:pPr>
              <w:pStyle w:val="BodyText-table"/>
              <w:rPr>
                <w:sz w:val="16"/>
                <w:szCs w:val="16"/>
              </w:rPr>
            </w:pPr>
          </w:p>
          <w:p w14:paraId="05C86FD6" w14:textId="77777777" w:rsidR="008B11AC" w:rsidRDefault="008B11AC" w:rsidP="008B11AC">
            <w:pPr>
              <w:pStyle w:val="BodyText-table"/>
            </w:pPr>
            <w:r>
              <w:t>This revision removed references to discontinued courses and manuals such as the NRC course catalog and inserted references to recently introduced applications such as TMS, and updated titles to reflect organizational changes. e.g. changed DIRS to DRO.</w:t>
            </w:r>
          </w:p>
          <w:p w14:paraId="757728C6" w14:textId="77777777" w:rsidR="008B11AC" w:rsidRPr="00FD75B6" w:rsidRDefault="008B11AC" w:rsidP="008B11AC">
            <w:pPr>
              <w:pStyle w:val="BodyText-table"/>
              <w:rPr>
                <w:sz w:val="16"/>
                <w:szCs w:val="16"/>
              </w:rPr>
            </w:pPr>
          </w:p>
          <w:p w14:paraId="4180A953" w14:textId="7764316E" w:rsidR="00127371" w:rsidRDefault="008B11AC" w:rsidP="008B11AC">
            <w:pPr>
              <w:pStyle w:val="BodyText-table"/>
            </w:pPr>
            <w:r>
              <w:t>This change also reformatted the layout of a number of inspector training program descriptions, so they appear more similar.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ECA087" w14:textId="15807ECB" w:rsidR="00DF4DCB" w:rsidRPr="00400203" w:rsidRDefault="00DF4DCB" w:rsidP="00532190">
            <w:pPr>
              <w:pStyle w:val="BodyText-table"/>
            </w:pPr>
            <w:r>
              <w:lastRenderedPageBreak/>
              <w:t xml:space="preserve">None </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3D750E8" w14:textId="7D8D0151" w:rsidR="00DF4DCB" w:rsidRPr="005E2B94" w:rsidRDefault="00DF4DCB" w:rsidP="00532190">
            <w:pPr>
              <w:pStyle w:val="BodyText-table"/>
            </w:pPr>
            <w:r>
              <w:t>ML19324C996</w:t>
            </w:r>
          </w:p>
        </w:tc>
      </w:tr>
      <w:tr w:rsidR="008B11AC" w:rsidRPr="006D7FA7" w14:paraId="737E88AE"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CC0B426" w14:textId="77777777" w:rsidR="008B11AC" w:rsidRPr="00532190" w:rsidRDefault="008B11AC" w:rsidP="00532190">
            <w:pPr>
              <w:pStyle w:val="BodyText-table"/>
            </w:pP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A631C5" w14:textId="77777777" w:rsidR="008B11AC" w:rsidRDefault="008B11AC" w:rsidP="00532190">
            <w:pPr>
              <w:pStyle w:val="BodyText-table"/>
            </w:pPr>
            <w:r w:rsidRPr="00C71E2D">
              <w:t>ML20246G611</w:t>
            </w:r>
          </w:p>
          <w:p w14:paraId="2AD01D7F" w14:textId="77777777" w:rsidR="008B11AC" w:rsidRDefault="008B11AC" w:rsidP="00532190">
            <w:pPr>
              <w:pStyle w:val="BodyText-table"/>
            </w:pPr>
            <w:r>
              <w:t>12/16/20</w:t>
            </w:r>
          </w:p>
          <w:p w14:paraId="37CC0DEA" w14:textId="0D085D31" w:rsidR="008B11AC" w:rsidRDefault="008B11AC" w:rsidP="00532190">
            <w:pPr>
              <w:pStyle w:val="BodyText-table"/>
            </w:pPr>
            <w:r>
              <w:t>CN 20-073</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3EAA71" w14:textId="0C4ADA75" w:rsidR="008B11AC" w:rsidRDefault="008B11AC" w:rsidP="00CD1F61">
            <w:pPr>
              <w:pStyle w:val="BodyText-table"/>
            </w:pPr>
            <w:r>
              <w:t xml:space="preserve">This revision described expectations regarding refresher training during the COVID-19 public health emergency. It also provided an additional refresher training option for operations and engineering inspectors. With the approval of their Branch Chief, these individuals may now substitute the reactor technology courses for other training courses if the alternate course curriculum meets the needs of the agency and individual inspector. Inspector site access training requirements were added to this document to centralize refresher training requirements and inspector proficiency expectations in one document. Several format changes were made to standardize the layout of the qualification requirements. As recommended by a March 2017 self-assessment of the inspector </w:t>
            </w:r>
            <w:r w:rsidRPr="00CD1F61">
              <w:t>refresher</w:t>
            </w:r>
            <w:r>
              <w:t xml:space="preserve"> training program, a list of suggested refresher/continuing training courses was developed and placed on a SharePoint site. </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1D8220" w14:textId="77777777" w:rsidR="008B11AC" w:rsidRDefault="008B11AC" w:rsidP="00532190">
            <w:pPr>
              <w:pStyle w:val="BodyText-table"/>
            </w:pP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415CDA2" w14:textId="38550148" w:rsidR="008B11AC" w:rsidRDefault="008B11AC" w:rsidP="00532190">
            <w:pPr>
              <w:pStyle w:val="BodyText-table"/>
            </w:pPr>
            <w:r w:rsidRPr="0068112D">
              <w:t>ML20246G737</w:t>
            </w:r>
          </w:p>
        </w:tc>
      </w:tr>
      <w:tr w:rsidR="008B11AC" w:rsidRPr="006D7FA7" w14:paraId="6D1AA723"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594035E" w14:textId="77777777" w:rsidR="008B11AC" w:rsidRPr="00532190" w:rsidRDefault="008B11AC" w:rsidP="00532190">
            <w:pPr>
              <w:pStyle w:val="BodyText-table"/>
            </w:pP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6A14857" w14:textId="77777777" w:rsidR="008B11AC" w:rsidRDefault="005F630E" w:rsidP="00532190">
            <w:pPr>
              <w:pStyle w:val="BodyText-table"/>
            </w:pPr>
            <w:r>
              <w:t>ML22174A408</w:t>
            </w:r>
          </w:p>
          <w:p w14:paraId="6523BFF6" w14:textId="2FD5A1BA" w:rsidR="005F630E" w:rsidRDefault="00044F09" w:rsidP="00532190">
            <w:pPr>
              <w:pStyle w:val="BodyText-table"/>
            </w:pPr>
            <w:r>
              <w:t>08/11/22</w:t>
            </w:r>
          </w:p>
          <w:p w14:paraId="1A51D670" w14:textId="7ACBAB09" w:rsidR="005F630E" w:rsidRPr="00C71E2D" w:rsidRDefault="005F630E" w:rsidP="00532190">
            <w:pPr>
              <w:pStyle w:val="BodyText-table"/>
            </w:pPr>
            <w:r>
              <w:t>CN 22-</w:t>
            </w:r>
            <w:r w:rsidR="00044F09">
              <w:t>017</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9C3D62" w14:textId="02FD1878" w:rsidR="008B11AC" w:rsidRDefault="008B11AC" w:rsidP="00532190">
            <w:pPr>
              <w:pStyle w:val="BodyText-table"/>
            </w:pPr>
            <w:r>
              <w:t>Revised to add requalification requirements for RTR licensed operator examiners. Modified the COVID waiver to encourage inspectors and examiners to complete in-person refresher training courses at the earliest opportunity. Provided additional instructions regarding how to select the Alternative Refresher Training program for reactor inspectors.</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4EBC95F" w14:textId="2BCDEB94" w:rsidR="008B11AC" w:rsidRDefault="008B11AC" w:rsidP="00532190">
            <w:pPr>
              <w:pStyle w:val="BodyText-table"/>
            </w:pPr>
            <w:r>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F92A88" w14:textId="4387CE90" w:rsidR="008D48EE" w:rsidRDefault="000856C6" w:rsidP="00532190">
            <w:pPr>
              <w:pStyle w:val="BodyText-table"/>
            </w:pPr>
            <w:r>
              <w:t>None</w:t>
            </w:r>
          </w:p>
          <w:p w14:paraId="2300CF31" w14:textId="77777777" w:rsidR="000856C6" w:rsidRDefault="000856C6" w:rsidP="00532190">
            <w:pPr>
              <w:pStyle w:val="BodyText-table"/>
            </w:pPr>
          </w:p>
          <w:p w14:paraId="15D3566C" w14:textId="08EE532A" w:rsidR="008B11AC" w:rsidRPr="007A3B7A" w:rsidRDefault="008B11AC" w:rsidP="00532190">
            <w:pPr>
              <w:pStyle w:val="BodyText-table"/>
            </w:pPr>
            <w:r w:rsidRPr="007A3B7A">
              <w:t>Closed FBF:</w:t>
            </w:r>
          </w:p>
          <w:p w14:paraId="34990326" w14:textId="4BD54F3F" w:rsidR="008B11AC" w:rsidRPr="008C1764" w:rsidRDefault="008B11AC" w:rsidP="008C1764">
            <w:pPr>
              <w:pStyle w:val="BodyText-table"/>
            </w:pPr>
            <w:r w:rsidRPr="007A3B7A">
              <w:rPr>
                <w:rStyle w:val="FootnoteReference"/>
                <w:color w:val="000000"/>
                <w:shd w:val="clear" w:color="auto" w:fill="FFFFFF"/>
              </w:rPr>
              <w:t xml:space="preserve"> </w:t>
            </w:r>
            <w:r w:rsidRPr="008C1764">
              <w:t>1245D1-2301</w:t>
            </w:r>
          </w:p>
        </w:tc>
      </w:tr>
      <w:tr w:rsidR="00CD1F61" w:rsidRPr="006D7FA7" w14:paraId="07AA5BBF" w14:textId="77777777" w:rsidTr="007A42B0">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A05EB4" w14:textId="77777777" w:rsidR="00CD1F61" w:rsidRPr="00532190" w:rsidRDefault="00CD1F61" w:rsidP="00CD1F61">
            <w:pPr>
              <w:pStyle w:val="BodyText-table"/>
            </w:pP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C1636C" w14:textId="77777777" w:rsidR="00CD1F61" w:rsidRDefault="00661E90" w:rsidP="00CD1F61">
            <w:pPr>
              <w:pStyle w:val="BodyText-table"/>
            </w:pPr>
            <w:r>
              <w:t>ML</w:t>
            </w:r>
            <w:r w:rsidR="007A42B0">
              <w:t>23018A031</w:t>
            </w:r>
          </w:p>
          <w:p w14:paraId="447D687A" w14:textId="6F773629" w:rsidR="007A42B0" w:rsidRPr="007A42B0" w:rsidRDefault="004360CA" w:rsidP="00CD1F61">
            <w:pPr>
              <w:pStyle w:val="BodyText-table"/>
              <w:rPr>
                <w:highlight w:val="yellow"/>
              </w:rPr>
            </w:pPr>
            <w:r>
              <w:t>01/23/23</w:t>
            </w:r>
          </w:p>
          <w:p w14:paraId="4B5DEFDD" w14:textId="70F4EDAF" w:rsidR="007A42B0" w:rsidRDefault="007A42B0" w:rsidP="00CD1F61">
            <w:pPr>
              <w:pStyle w:val="BodyText-table"/>
            </w:pPr>
            <w:r w:rsidRPr="006A0184">
              <w:t>CN</w:t>
            </w:r>
            <w:r w:rsidR="006A0184">
              <w:t xml:space="preserve"> 23-002</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DC7CE45" w14:textId="41A758A3" w:rsidR="00CD1F61" w:rsidRPr="00CD1F61" w:rsidRDefault="00CD1F61" w:rsidP="00CD1F61">
            <w:pPr>
              <w:pStyle w:val="BodyText-table"/>
            </w:pPr>
            <w:r w:rsidRPr="00CD1F61">
              <w:t>Revised the wording in the “</w:t>
            </w:r>
            <w:r w:rsidRPr="00984381">
              <w:t>Special Instructions Regarding</w:t>
            </w:r>
            <w:r>
              <w:t xml:space="preserve"> </w:t>
            </w:r>
            <w:r w:rsidRPr="00984381">
              <w:t>COVID Related Refresher Training Deferrals” paragraph</w:t>
            </w:r>
            <w:r>
              <w:t xml:space="preserve"> to reaffirm when in-person refresher training should be completed.</w:t>
            </w:r>
            <w:r w:rsidRPr="00984381">
              <w:t xml:space="preserve"> </w:t>
            </w:r>
            <w:r w:rsidR="00D72204">
              <w:t xml:space="preserve">Provided examples of refresher training courses that qualified power reactor inspectors may want to complete </w:t>
            </w:r>
            <w:r w:rsidR="00303E9D">
              <w:t xml:space="preserve">post qualification. Updated pronoun usage to reflect </w:t>
            </w:r>
            <w:r w:rsidR="00983269">
              <w:t xml:space="preserve">current NRC writing style guidance. </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54116DE" w14:textId="3761FA0B" w:rsidR="00CD1F61" w:rsidRDefault="00CD1F61" w:rsidP="00532190">
            <w:pPr>
              <w:pStyle w:val="BodyText-table"/>
            </w:pPr>
            <w:r>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170868" w14:textId="2C9DD87F" w:rsidR="00CD1F61" w:rsidRDefault="006A0184" w:rsidP="00532190">
            <w:pPr>
              <w:pStyle w:val="BodyText-table"/>
            </w:pPr>
            <w:r>
              <w:t>N/A</w:t>
            </w:r>
          </w:p>
        </w:tc>
      </w:tr>
    </w:tbl>
    <w:p w14:paraId="35B439DC" w14:textId="610D3968" w:rsidR="00400203" w:rsidRDefault="00400203" w:rsidP="00E33449">
      <w:pPr>
        <w:pStyle w:val="BodyText"/>
      </w:pPr>
    </w:p>
    <w:sectPr w:rsidR="00400203" w:rsidSect="00B53129">
      <w:headerReference w:type="default" r:id="rId10"/>
      <w:footerReference w:type="default" r:id="rId11"/>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1EDDA" w14:textId="77777777" w:rsidR="00D84A2D" w:rsidRDefault="00D84A2D">
      <w:r>
        <w:separator/>
      </w:r>
    </w:p>
  </w:endnote>
  <w:endnote w:type="continuationSeparator" w:id="0">
    <w:p w14:paraId="60C5275A" w14:textId="77777777" w:rsidR="00D84A2D" w:rsidRDefault="00D84A2D">
      <w:r>
        <w:continuationSeparator/>
      </w:r>
    </w:p>
  </w:endnote>
  <w:endnote w:type="continuationNotice" w:id="1">
    <w:p w14:paraId="03069D27" w14:textId="77777777" w:rsidR="00D84A2D" w:rsidRDefault="00D84A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2869259"/>
      <w:docPartObj>
        <w:docPartGallery w:val="Page Numbers (Bottom of Page)"/>
        <w:docPartUnique/>
      </w:docPartObj>
    </w:sdtPr>
    <w:sdtEndPr>
      <w:rPr>
        <w:noProof/>
      </w:rPr>
    </w:sdtEndPr>
    <w:sdtContent>
      <w:p w14:paraId="68927789" w14:textId="1ED9E181" w:rsidR="006F3B18" w:rsidRDefault="006F3B18" w:rsidP="00D505FF">
        <w:pPr>
          <w:pStyle w:val="Footer"/>
          <w:tabs>
            <w:tab w:val="clear" w:pos="4320"/>
            <w:tab w:val="clear" w:pos="8640"/>
            <w:tab w:val="center" w:pos="4680"/>
            <w:tab w:val="right" w:pos="9360"/>
          </w:tabs>
        </w:pPr>
        <w:r>
          <w:t xml:space="preserve">Issue Date: </w:t>
        </w:r>
        <w:r w:rsidR="004360CA">
          <w:t>01/23/23</w:t>
        </w:r>
        <w:r>
          <w:tab/>
        </w:r>
        <w:r w:rsidRPr="00BB3750">
          <w:rPr>
            <w:color w:val="2B579A"/>
            <w:shd w:val="clear" w:color="auto" w:fill="FFFFFF" w:themeFill="background1"/>
          </w:rPr>
          <w:fldChar w:fldCharType="begin"/>
        </w:r>
        <w:r w:rsidRPr="00BB3750">
          <w:rPr>
            <w:shd w:val="clear" w:color="auto" w:fill="FFFFFF" w:themeFill="background1"/>
          </w:rPr>
          <w:instrText xml:space="preserve"> PAGE   \* MERGEFORMAT </w:instrText>
        </w:r>
        <w:r w:rsidRPr="00BB3750">
          <w:rPr>
            <w:color w:val="2B579A"/>
            <w:shd w:val="clear" w:color="auto" w:fill="FFFFFF" w:themeFill="background1"/>
          </w:rPr>
          <w:fldChar w:fldCharType="separate"/>
        </w:r>
        <w:r w:rsidRPr="00BB3750">
          <w:rPr>
            <w:noProof/>
            <w:shd w:val="clear" w:color="auto" w:fill="FFFFFF" w:themeFill="background1"/>
          </w:rPr>
          <w:t>2</w:t>
        </w:r>
        <w:r w:rsidRPr="00BB3750">
          <w:rPr>
            <w:noProof/>
            <w:color w:val="2B579A"/>
            <w:shd w:val="clear" w:color="auto" w:fill="FFFFFF" w:themeFill="background1"/>
          </w:rPr>
          <w:fldChar w:fldCharType="end"/>
        </w:r>
        <w:r>
          <w:rPr>
            <w:noProof/>
          </w:rPr>
          <w:tab/>
          <w:t>1245 App D1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A6078" w14:textId="6D056F21" w:rsidR="00B92836" w:rsidRPr="003010AC" w:rsidRDefault="003010AC" w:rsidP="003010AC">
    <w:pPr>
      <w:pStyle w:val="Footer"/>
    </w:pPr>
    <w:r>
      <w:t xml:space="preserve">Issue Date: </w:t>
    </w:r>
    <w:r w:rsidR="004360CA">
      <w:t>01/23/23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37565">
      <w:t>1245 App D1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143F" w14:textId="04852A98" w:rsidR="006F3B18" w:rsidRPr="00B53129" w:rsidRDefault="00B53129" w:rsidP="00B53129">
    <w:pPr>
      <w:pStyle w:val="Footer"/>
    </w:pPr>
    <w:r>
      <w:t xml:space="preserve">Issue Date: </w:t>
    </w:r>
    <w:r w:rsidR="004360CA">
      <w:t>01/23/23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106772">
      <w:t>1245 App D1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F1823" w14:textId="77777777" w:rsidR="00D84A2D" w:rsidRDefault="00D84A2D">
      <w:r>
        <w:separator/>
      </w:r>
    </w:p>
  </w:footnote>
  <w:footnote w:type="continuationSeparator" w:id="0">
    <w:p w14:paraId="6F6FBF18" w14:textId="77777777" w:rsidR="00D84A2D" w:rsidRDefault="00D84A2D">
      <w:r>
        <w:continuationSeparator/>
      </w:r>
    </w:p>
  </w:footnote>
  <w:footnote w:type="continuationNotice" w:id="1">
    <w:p w14:paraId="6659608C" w14:textId="77777777" w:rsidR="00D84A2D" w:rsidRDefault="00D84A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F2679" w14:textId="77777777" w:rsidR="00B53129" w:rsidRDefault="00B531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A64A1A8"/>
    <w:lvl w:ilvl="0">
      <w:start w:val="1"/>
      <w:numFmt w:val="bullet"/>
      <w:pStyle w:val="ListBullet2"/>
      <w:lvlText w:val="−"/>
      <w:lvlJc w:val="left"/>
      <w:pPr>
        <w:ind w:left="720" w:hanging="360"/>
      </w:pPr>
      <w:rPr>
        <w:rFonts w:ascii="Courier New" w:hAnsi="Courier New" w:hint="default"/>
      </w:rPr>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C"/>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7DD6BB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08A726BA"/>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5CB4798"/>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6" w15:restartNumberingAfterBreak="0">
    <w:nsid w:val="23953CF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7" w15:restartNumberingAfterBreak="0">
    <w:nsid w:val="27EC4DA7"/>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2B1A43EC"/>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9" w15:restartNumberingAfterBreak="0">
    <w:nsid w:val="2CCB1064"/>
    <w:multiLevelType w:val="multilevel"/>
    <w:tmpl w:val="C6AC3DCC"/>
    <w:lvl w:ilvl="0">
      <w:start w:val="1"/>
      <w:numFmt w:val="decimal"/>
      <w:lvlText w:val="%1."/>
      <w:lvlJc w:val="left"/>
      <w:pPr>
        <w:ind w:left="360" w:hanging="360"/>
      </w:pPr>
      <w:rPr>
        <w:rFonts w:hint="default"/>
        <w:color w:val="000000" w:themeColor="text1"/>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0" w15:restartNumberingAfterBreak="0">
    <w:nsid w:val="37265DD9"/>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1" w15:restartNumberingAfterBreak="0">
    <w:nsid w:val="3B624C43"/>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2" w15:restartNumberingAfterBreak="0">
    <w:nsid w:val="45C97200"/>
    <w:multiLevelType w:val="hybridMultilevel"/>
    <w:tmpl w:val="D728D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C6312"/>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4" w15:restartNumberingAfterBreak="0">
    <w:nsid w:val="54382ADF"/>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5" w15:restartNumberingAfterBreak="0">
    <w:nsid w:val="5892260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6" w15:restartNumberingAfterBreak="0">
    <w:nsid w:val="5E8848AA"/>
    <w:multiLevelType w:val="hybridMultilevel"/>
    <w:tmpl w:val="4A02B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4E3F04"/>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8" w15:restartNumberingAfterBreak="0">
    <w:nsid w:val="6AB90ED4"/>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9" w15:restartNumberingAfterBreak="0">
    <w:nsid w:val="6D70285F"/>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0" w15:restartNumberingAfterBreak="0">
    <w:nsid w:val="6FA72985"/>
    <w:multiLevelType w:val="hybridMultilevel"/>
    <w:tmpl w:val="FB7C6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34347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2" w15:restartNumberingAfterBreak="0">
    <w:nsid w:val="7867620C"/>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3" w15:restartNumberingAfterBreak="0">
    <w:nsid w:val="7A782E36"/>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num w:numId="1" w16cid:durableId="1307666993">
    <w:abstractNumId w:val="22"/>
  </w:num>
  <w:num w:numId="2" w16cid:durableId="449280729">
    <w:abstractNumId w:val="19"/>
  </w:num>
  <w:num w:numId="3" w16cid:durableId="2054693765">
    <w:abstractNumId w:val="29"/>
  </w:num>
  <w:num w:numId="4" w16cid:durableId="135536377">
    <w:abstractNumId w:val="23"/>
  </w:num>
  <w:num w:numId="5" w16cid:durableId="240024422">
    <w:abstractNumId w:val="0"/>
  </w:num>
  <w:num w:numId="6" w16cid:durableId="968435499">
    <w:abstractNumId w:val="32"/>
  </w:num>
  <w:num w:numId="7" w16cid:durableId="2107996359">
    <w:abstractNumId w:val="28"/>
  </w:num>
  <w:num w:numId="8" w16cid:durableId="1207791356">
    <w:abstractNumId w:val="15"/>
  </w:num>
  <w:num w:numId="9" w16cid:durableId="947854050">
    <w:abstractNumId w:val="27"/>
  </w:num>
  <w:num w:numId="10" w16cid:durableId="1116675766">
    <w:abstractNumId w:val="13"/>
  </w:num>
  <w:num w:numId="11" w16cid:durableId="148446361">
    <w:abstractNumId w:val="33"/>
  </w:num>
  <w:num w:numId="12" w16cid:durableId="397633258">
    <w:abstractNumId w:val="20"/>
  </w:num>
  <w:num w:numId="13" w16cid:durableId="1157914782">
    <w:abstractNumId w:val="17"/>
  </w:num>
  <w:num w:numId="14" w16cid:durableId="616059615">
    <w:abstractNumId w:val="31"/>
  </w:num>
  <w:num w:numId="15" w16cid:durableId="1667518273">
    <w:abstractNumId w:val="21"/>
  </w:num>
  <w:num w:numId="16" w16cid:durableId="836308040">
    <w:abstractNumId w:val="16"/>
  </w:num>
  <w:num w:numId="17" w16cid:durableId="1694839048">
    <w:abstractNumId w:val="14"/>
  </w:num>
  <w:num w:numId="18" w16cid:durableId="1723869992">
    <w:abstractNumId w:val="24"/>
  </w:num>
  <w:num w:numId="19" w16cid:durableId="1793933862">
    <w:abstractNumId w:val="18"/>
  </w:num>
  <w:num w:numId="20" w16cid:durableId="1651472000">
    <w:abstractNumId w:val="25"/>
  </w:num>
  <w:num w:numId="21" w16cid:durableId="1765802623">
    <w:abstractNumId w:val="26"/>
  </w:num>
  <w:num w:numId="22" w16cid:durableId="570651384">
    <w:abstractNumId w:val="30"/>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nneth Kolaczyk">
    <w15:presenceInfo w15:providerId="AD" w15:userId="S::KSK@NRC.GOV::77484ec8-7f86-4683-95d3-a9f1384acf6c"/>
  </w15:person>
  <w15:person w15:author="Madeleine Arel">
    <w15:presenceInfo w15:providerId="None" w15:userId="Madeleine Ar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2D"/>
    <w:rsid w:val="000017BA"/>
    <w:rsid w:val="000022C5"/>
    <w:rsid w:val="000025B3"/>
    <w:rsid w:val="00003343"/>
    <w:rsid w:val="000033C2"/>
    <w:rsid w:val="00003A18"/>
    <w:rsid w:val="00004729"/>
    <w:rsid w:val="0000485B"/>
    <w:rsid w:val="00005995"/>
    <w:rsid w:val="0000695E"/>
    <w:rsid w:val="00006B65"/>
    <w:rsid w:val="00006BF8"/>
    <w:rsid w:val="00007120"/>
    <w:rsid w:val="00007813"/>
    <w:rsid w:val="00011CF4"/>
    <w:rsid w:val="00012746"/>
    <w:rsid w:val="0001276C"/>
    <w:rsid w:val="00012A8C"/>
    <w:rsid w:val="00012C21"/>
    <w:rsid w:val="00012EA9"/>
    <w:rsid w:val="000144D3"/>
    <w:rsid w:val="000154D2"/>
    <w:rsid w:val="0001613B"/>
    <w:rsid w:val="0001676F"/>
    <w:rsid w:val="00016A09"/>
    <w:rsid w:val="00020B0B"/>
    <w:rsid w:val="000221AC"/>
    <w:rsid w:val="0002350B"/>
    <w:rsid w:val="00024161"/>
    <w:rsid w:val="0002635F"/>
    <w:rsid w:val="00026B93"/>
    <w:rsid w:val="000306F4"/>
    <w:rsid w:val="000309BA"/>
    <w:rsid w:val="000316B3"/>
    <w:rsid w:val="00031C1E"/>
    <w:rsid w:val="00033C64"/>
    <w:rsid w:val="00036C3D"/>
    <w:rsid w:val="000377BD"/>
    <w:rsid w:val="000403C1"/>
    <w:rsid w:val="00040A2F"/>
    <w:rsid w:val="00041987"/>
    <w:rsid w:val="00042056"/>
    <w:rsid w:val="00043948"/>
    <w:rsid w:val="00044F09"/>
    <w:rsid w:val="0004584F"/>
    <w:rsid w:val="0004585A"/>
    <w:rsid w:val="00045AA4"/>
    <w:rsid w:val="00047FBF"/>
    <w:rsid w:val="0005005C"/>
    <w:rsid w:val="00050492"/>
    <w:rsid w:val="00051DE8"/>
    <w:rsid w:val="00052B19"/>
    <w:rsid w:val="00053629"/>
    <w:rsid w:val="00054A63"/>
    <w:rsid w:val="0005678D"/>
    <w:rsid w:val="000575DA"/>
    <w:rsid w:val="00057728"/>
    <w:rsid w:val="00062947"/>
    <w:rsid w:val="000635E4"/>
    <w:rsid w:val="00064983"/>
    <w:rsid w:val="0006543C"/>
    <w:rsid w:val="0006660F"/>
    <w:rsid w:val="00066F96"/>
    <w:rsid w:val="00067724"/>
    <w:rsid w:val="00070892"/>
    <w:rsid w:val="00070AB8"/>
    <w:rsid w:val="00072091"/>
    <w:rsid w:val="0007426C"/>
    <w:rsid w:val="00074A0A"/>
    <w:rsid w:val="00074B61"/>
    <w:rsid w:val="00075BBD"/>
    <w:rsid w:val="000772B6"/>
    <w:rsid w:val="000813DC"/>
    <w:rsid w:val="000856C6"/>
    <w:rsid w:val="0008607B"/>
    <w:rsid w:val="0008719A"/>
    <w:rsid w:val="000873B2"/>
    <w:rsid w:val="00087781"/>
    <w:rsid w:val="00087F84"/>
    <w:rsid w:val="00092B27"/>
    <w:rsid w:val="0009300C"/>
    <w:rsid w:val="000931A6"/>
    <w:rsid w:val="00094C2A"/>
    <w:rsid w:val="00095A0A"/>
    <w:rsid w:val="00097C67"/>
    <w:rsid w:val="000A07D7"/>
    <w:rsid w:val="000A1960"/>
    <w:rsid w:val="000A19C2"/>
    <w:rsid w:val="000A48F7"/>
    <w:rsid w:val="000A51E7"/>
    <w:rsid w:val="000A6922"/>
    <w:rsid w:val="000A69B2"/>
    <w:rsid w:val="000A719E"/>
    <w:rsid w:val="000B04E8"/>
    <w:rsid w:val="000B05E6"/>
    <w:rsid w:val="000B0A20"/>
    <w:rsid w:val="000B1C06"/>
    <w:rsid w:val="000B4364"/>
    <w:rsid w:val="000C0E8A"/>
    <w:rsid w:val="000C18BA"/>
    <w:rsid w:val="000C2637"/>
    <w:rsid w:val="000C406C"/>
    <w:rsid w:val="000C456F"/>
    <w:rsid w:val="000C475E"/>
    <w:rsid w:val="000C4C26"/>
    <w:rsid w:val="000C4E65"/>
    <w:rsid w:val="000C78F8"/>
    <w:rsid w:val="000D032E"/>
    <w:rsid w:val="000D0A91"/>
    <w:rsid w:val="000D0B4D"/>
    <w:rsid w:val="000D1D1E"/>
    <w:rsid w:val="000D2040"/>
    <w:rsid w:val="000D3C4E"/>
    <w:rsid w:val="000D607A"/>
    <w:rsid w:val="000D64C2"/>
    <w:rsid w:val="000E1A75"/>
    <w:rsid w:val="000E3D94"/>
    <w:rsid w:val="000E4350"/>
    <w:rsid w:val="000E44FB"/>
    <w:rsid w:val="000E5D9B"/>
    <w:rsid w:val="000E7191"/>
    <w:rsid w:val="000E7B3B"/>
    <w:rsid w:val="000F0764"/>
    <w:rsid w:val="000F0ACB"/>
    <w:rsid w:val="000F1705"/>
    <w:rsid w:val="000F19C7"/>
    <w:rsid w:val="000F2DA8"/>
    <w:rsid w:val="000F326D"/>
    <w:rsid w:val="000F464C"/>
    <w:rsid w:val="000F5671"/>
    <w:rsid w:val="000F65CC"/>
    <w:rsid w:val="000F73AD"/>
    <w:rsid w:val="001004F0"/>
    <w:rsid w:val="0010071B"/>
    <w:rsid w:val="001007B8"/>
    <w:rsid w:val="00100C55"/>
    <w:rsid w:val="0010119F"/>
    <w:rsid w:val="001015F3"/>
    <w:rsid w:val="00102377"/>
    <w:rsid w:val="001029C2"/>
    <w:rsid w:val="00102DAF"/>
    <w:rsid w:val="00103694"/>
    <w:rsid w:val="001037DB"/>
    <w:rsid w:val="00104B8C"/>
    <w:rsid w:val="001065C3"/>
    <w:rsid w:val="00106772"/>
    <w:rsid w:val="001068CC"/>
    <w:rsid w:val="0011002E"/>
    <w:rsid w:val="001109F0"/>
    <w:rsid w:val="0011210D"/>
    <w:rsid w:val="00112F52"/>
    <w:rsid w:val="00113002"/>
    <w:rsid w:val="001142B0"/>
    <w:rsid w:val="001144CC"/>
    <w:rsid w:val="00115040"/>
    <w:rsid w:val="00116C05"/>
    <w:rsid w:val="001215D2"/>
    <w:rsid w:val="00121E11"/>
    <w:rsid w:val="00122D06"/>
    <w:rsid w:val="00126901"/>
    <w:rsid w:val="00127371"/>
    <w:rsid w:val="00127453"/>
    <w:rsid w:val="001302BA"/>
    <w:rsid w:val="0013032A"/>
    <w:rsid w:val="001303ED"/>
    <w:rsid w:val="00130886"/>
    <w:rsid w:val="00131875"/>
    <w:rsid w:val="00133D50"/>
    <w:rsid w:val="0013723D"/>
    <w:rsid w:val="00137690"/>
    <w:rsid w:val="001404EC"/>
    <w:rsid w:val="001409F3"/>
    <w:rsid w:val="00141B43"/>
    <w:rsid w:val="0014243C"/>
    <w:rsid w:val="00143B54"/>
    <w:rsid w:val="001444DF"/>
    <w:rsid w:val="00145A92"/>
    <w:rsid w:val="00146B67"/>
    <w:rsid w:val="001470F1"/>
    <w:rsid w:val="001515B9"/>
    <w:rsid w:val="001515E4"/>
    <w:rsid w:val="00152CDB"/>
    <w:rsid w:val="00152CDD"/>
    <w:rsid w:val="00152F18"/>
    <w:rsid w:val="00153C2F"/>
    <w:rsid w:val="0015407E"/>
    <w:rsid w:val="00154DFF"/>
    <w:rsid w:val="00156E35"/>
    <w:rsid w:val="00160441"/>
    <w:rsid w:val="0016100A"/>
    <w:rsid w:val="001617A5"/>
    <w:rsid w:val="00161BED"/>
    <w:rsid w:val="00161CC6"/>
    <w:rsid w:val="00162399"/>
    <w:rsid w:val="00162DE7"/>
    <w:rsid w:val="00162EDA"/>
    <w:rsid w:val="001630B4"/>
    <w:rsid w:val="00164E15"/>
    <w:rsid w:val="001677B1"/>
    <w:rsid w:val="00170390"/>
    <w:rsid w:val="001714E1"/>
    <w:rsid w:val="00171933"/>
    <w:rsid w:val="00172523"/>
    <w:rsid w:val="00172875"/>
    <w:rsid w:val="00175127"/>
    <w:rsid w:val="0018030A"/>
    <w:rsid w:val="001803E7"/>
    <w:rsid w:val="00180753"/>
    <w:rsid w:val="0018176A"/>
    <w:rsid w:val="00182EBC"/>
    <w:rsid w:val="00183635"/>
    <w:rsid w:val="001846A2"/>
    <w:rsid w:val="001856AA"/>
    <w:rsid w:val="00191B6B"/>
    <w:rsid w:val="00191DE9"/>
    <w:rsid w:val="001932CE"/>
    <w:rsid w:val="00193896"/>
    <w:rsid w:val="0019613F"/>
    <w:rsid w:val="00196B85"/>
    <w:rsid w:val="00197676"/>
    <w:rsid w:val="001A014A"/>
    <w:rsid w:val="001A1F62"/>
    <w:rsid w:val="001A3738"/>
    <w:rsid w:val="001A7117"/>
    <w:rsid w:val="001A7DF2"/>
    <w:rsid w:val="001B026A"/>
    <w:rsid w:val="001B037C"/>
    <w:rsid w:val="001B05BE"/>
    <w:rsid w:val="001B1C31"/>
    <w:rsid w:val="001B24BA"/>
    <w:rsid w:val="001B24DA"/>
    <w:rsid w:val="001B2AC4"/>
    <w:rsid w:val="001B4EA6"/>
    <w:rsid w:val="001B67D2"/>
    <w:rsid w:val="001B7B2B"/>
    <w:rsid w:val="001C0520"/>
    <w:rsid w:val="001C1347"/>
    <w:rsid w:val="001C24B6"/>
    <w:rsid w:val="001C3312"/>
    <w:rsid w:val="001C36AD"/>
    <w:rsid w:val="001C5375"/>
    <w:rsid w:val="001D0F80"/>
    <w:rsid w:val="001D1BF0"/>
    <w:rsid w:val="001D1FE9"/>
    <w:rsid w:val="001D21B6"/>
    <w:rsid w:val="001D2423"/>
    <w:rsid w:val="001D24C7"/>
    <w:rsid w:val="001D2B9D"/>
    <w:rsid w:val="001D3544"/>
    <w:rsid w:val="001D37F0"/>
    <w:rsid w:val="001D3C1A"/>
    <w:rsid w:val="001D452C"/>
    <w:rsid w:val="001D4719"/>
    <w:rsid w:val="001D4E53"/>
    <w:rsid w:val="001D571F"/>
    <w:rsid w:val="001D71F6"/>
    <w:rsid w:val="001D7FBC"/>
    <w:rsid w:val="001E05BD"/>
    <w:rsid w:val="001E2D41"/>
    <w:rsid w:val="001E2FE5"/>
    <w:rsid w:val="001E4076"/>
    <w:rsid w:val="001E531B"/>
    <w:rsid w:val="001E5499"/>
    <w:rsid w:val="001E6406"/>
    <w:rsid w:val="001E64B5"/>
    <w:rsid w:val="001F0BAA"/>
    <w:rsid w:val="001F0D17"/>
    <w:rsid w:val="001F24AC"/>
    <w:rsid w:val="001F2988"/>
    <w:rsid w:val="001F3023"/>
    <w:rsid w:val="001F3371"/>
    <w:rsid w:val="001F4227"/>
    <w:rsid w:val="001F451D"/>
    <w:rsid w:val="001F4764"/>
    <w:rsid w:val="001F4B76"/>
    <w:rsid w:val="001F5CF9"/>
    <w:rsid w:val="001F69F1"/>
    <w:rsid w:val="00202B0A"/>
    <w:rsid w:val="00203C2C"/>
    <w:rsid w:val="00206165"/>
    <w:rsid w:val="00206482"/>
    <w:rsid w:val="002068CD"/>
    <w:rsid w:val="00210B3F"/>
    <w:rsid w:val="00211D7F"/>
    <w:rsid w:val="00212C24"/>
    <w:rsid w:val="00214BF2"/>
    <w:rsid w:val="00215169"/>
    <w:rsid w:val="0021525F"/>
    <w:rsid w:val="00215E71"/>
    <w:rsid w:val="0021678A"/>
    <w:rsid w:val="00216C1A"/>
    <w:rsid w:val="00216EBE"/>
    <w:rsid w:val="002174B4"/>
    <w:rsid w:val="00220A2A"/>
    <w:rsid w:val="002210E8"/>
    <w:rsid w:val="00221ED3"/>
    <w:rsid w:val="002223DB"/>
    <w:rsid w:val="0022272C"/>
    <w:rsid w:val="0022491A"/>
    <w:rsid w:val="00225CCB"/>
    <w:rsid w:val="002262E4"/>
    <w:rsid w:val="00226316"/>
    <w:rsid w:val="00227043"/>
    <w:rsid w:val="002279B6"/>
    <w:rsid w:val="00230494"/>
    <w:rsid w:val="002311FF"/>
    <w:rsid w:val="00231DD9"/>
    <w:rsid w:val="0023255D"/>
    <w:rsid w:val="00232F98"/>
    <w:rsid w:val="002339E1"/>
    <w:rsid w:val="00233B23"/>
    <w:rsid w:val="0023506F"/>
    <w:rsid w:val="00235747"/>
    <w:rsid w:val="002369AB"/>
    <w:rsid w:val="00240D90"/>
    <w:rsid w:val="00241A00"/>
    <w:rsid w:val="00242C9C"/>
    <w:rsid w:val="00243753"/>
    <w:rsid w:val="00244184"/>
    <w:rsid w:val="002463E5"/>
    <w:rsid w:val="002466DB"/>
    <w:rsid w:val="002471E0"/>
    <w:rsid w:val="002519C3"/>
    <w:rsid w:val="00251C4E"/>
    <w:rsid w:val="00251DBA"/>
    <w:rsid w:val="00252994"/>
    <w:rsid w:val="0025373E"/>
    <w:rsid w:val="00254FA5"/>
    <w:rsid w:val="00260859"/>
    <w:rsid w:val="00261F11"/>
    <w:rsid w:val="00262304"/>
    <w:rsid w:val="002623CA"/>
    <w:rsid w:val="002632B2"/>
    <w:rsid w:val="00263E34"/>
    <w:rsid w:val="00263F20"/>
    <w:rsid w:val="00264B34"/>
    <w:rsid w:val="0026678D"/>
    <w:rsid w:val="002668DD"/>
    <w:rsid w:val="002725E8"/>
    <w:rsid w:val="0027272E"/>
    <w:rsid w:val="002744E8"/>
    <w:rsid w:val="002746E3"/>
    <w:rsid w:val="002757AD"/>
    <w:rsid w:val="00275FE1"/>
    <w:rsid w:val="00277ED9"/>
    <w:rsid w:val="002809C8"/>
    <w:rsid w:val="00281A7D"/>
    <w:rsid w:val="00281F7F"/>
    <w:rsid w:val="00284B12"/>
    <w:rsid w:val="00284CC9"/>
    <w:rsid w:val="00285C1F"/>
    <w:rsid w:val="00286295"/>
    <w:rsid w:val="002923A7"/>
    <w:rsid w:val="00292A0B"/>
    <w:rsid w:val="00292EDB"/>
    <w:rsid w:val="00293B27"/>
    <w:rsid w:val="00294B13"/>
    <w:rsid w:val="00297407"/>
    <w:rsid w:val="00297D23"/>
    <w:rsid w:val="002A1CC9"/>
    <w:rsid w:val="002A28AF"/>
    <w:rsid w:val="002A2BAD"/>
    <w:rsid w:val="002A384A"/>
    <w:rsid w:val="002A3997"/>
    <w:rsid w:val="002A4BEB"/>
    <w:rsid w:val="002A4C47"/>
    <w:rsid w:val="002A5609"/>
    <w:rsid w:val="002A5F15"/>
    <w:rsid w:val="002A682A"/>
    <w:rsid w:val="002A7414"/>
    <w:rsid w:val="002A7C22"/>
    <w:rsid w:val="002B0002"/>
    <w:rsid w:val="002B2693"/>
    <w:rsid w:val="002B2708"/>
    <w:rsid w:val="002B3DE6"/>
    <w:rsid w:val="002B42A3"/>
    <w:rsid w:val="002B4574"/>
    <w:rsid w:val="002B495A"/>
    <w:rsid w:val="002B71CC"/>
    <w:rsid w:val="002B72C0"/>
    <w:rsid w:val="002C0673"/>
    <w:rsid w:val="002C13CC"/>
    <w:rsid w:val="002C168E"/>
    <w:rsid w:val="002C1F6E"/>
    <w:rsid w:val="002C2CEE"/>
    <w:rsid w:val="002C3538"/>
    <w:rsid w:val="002C54F6"/>
    <w:rsid w:val="002C621F"/>
    <w:rsid w:val="002C741E"/>
    <w:rsid w:val="002D018A"/>
    <w:rsid w:val="002D35FD"/>
    <w:rsid w:val="002D4990"/>
    <w:rsid w:val="002D5042"/>
    <w:rsid w:val="002D5149"/>
    <w:rsid w:val="002D68AC"/>
    <w:rsid w:val="002D6DCD"/>
    <w:rsid w:val="002D73A3"/>
    <w:rsid w:val="002D74A1"/>
    <w:rsid w:val="002E0D78"/>
    <w:rsid w:val="002E2224"/>
    <w:rsid w:val="002E5A0B"/>
    <w:rsid w:val="002E639C"/>
    <w:rsid w:val="002E64AB"/>
    <w:rsid w:val="002F1017"/>
    <w:rsid w:val="002F3182"/>
    <w:rsid w:val="002F3AA9"/>
    <w:rsid w:val="002F3EFD"/>
    <w:rsid w:val="002F3FFF"/>
    <w:rsid w:val="002F777B"/>
    <w:rsid w:val="003010AC"/>
    <w:rsid w:val="003012E9"/>
    <w:rsid w:val="0030182F"/>
    <w:rsid w:val="00302969"/>
    <w:rsid w:val="00302D0B"/>
    <w:rsid w:val="00303435"/>
    <w:rsid w:val="00303665"/>
    <w:rsid w:val="00303E9D"/>
    <w:rsid w:val="0030490E"/>
    <w:rsid w:val="00305A5A"/>
    <w:rsid w:val="00305E85"/>
    <w:rsid w:val="00307CB6"/>
    <w:rsid w:val="003106DB"/>
    <w:rsid w:val="00311F6C"/>
    <w:rsid w:val="00312BE5"/>
    <w:rsid w:val="003133AD"/>
    <w:rsid w:val="00313FA0"/>
    <w:rsid w:val="00314A0E"/>
    <w:rsid w:val="00314DD9"/>
    <w:rsid w:val="0031566D"/>
    <w:rsid w:val="00315B39"/>
    <w:rsid w:val="00317ED8"/>
    <w:rsid w:val="00320AA3"/>
    <w:rsid w:val="0032111F"/>
    <w:rsid w:val="00321325"/>
    <w:rsid w:val="00323FE7"/>
    <w:rsid w:val="00324D35"/>
    <w:rsid w:val="0032696B"/>
    <w:rsid w:val="00326EC4"/>
    <w:rsid w:val="00327B53"/>
    <w:rsid w:val="00330B87"/>
    <w:rsid w:val="003319C2"/>
    <w:rsid w:val="003345FE"/>
    <w:rsid w:val="003346C2"/>
    <w:rsid w:val="00334D7A"/>
    <w:rsid w:val="003351AE"/>
    <w:rsid w:val="00335942"/>
    <w:rsid w:val="00335950"/>
    <w:rsid w:val="00336B24"/>
    <w:rsid w:val="00336C0A"/>
    <w:rsid w:val="00336E9B"/>
    <w:rsid w:val="00337D4D"/>
    <w:rsid w:val="0034021A"/>
    <w:rsid w:val="00342153"/>
    <w:rsid w:val="00344354"/>
    <w:rsid w:val="0034440A"/>
    <w:rsid w:val="003453B4"/>
    <w:rsid w:val="00345F76"/>
    <w:rsid w:val="0035115D"/>
    <w:rsid w:val="00351235"/>
    <w:rsid w:val="00351737"/>
    <w:rsid w:val="00352651"/>
    <w:rsid w:val="0035282C"/>
    <w:rsid w:val="00352D6E"/>
    <w:rsid w:val="00353A24"/>
    <w:rsid w:val="00355949"/>
    <w:rsid w:val="00356DC1"/>
    <w:rsid w:val="003601EB"/>
    <w:rsid w:val="00364D70"/>
    <w:rsid w:val="00365ACA"/>
    <w:rsid w:val="0036608F"/>
    <w:rsid w:val="003660F2"/>
    <w:rsid w:val="003663CD"/>
    <w:rsid w:val="00366430"/>
    <w:rsid w:val="00370321"/>
    <w:rsid w:val="00370E87"/>
    <w:rsid w:val="0037177D"/>
    <w:rsid w:val="003724A4"/>
    <w:rsid w:val="00372A20"/>
    <w:rsid w:val="00373420"/>
    <w:rsid w:val="00373BA0"/>
    <w:rsid w:val="00374518"/>
    <w:rsid w:val="00375F6E"/>
    <w:rsid w:val="00376F85"/>
    <w:rsid w:val="00377AEB"/>
    <w:rsid w:val="00382FB1"/>
    <w:rsid w:val="00383EDF"/>
    <w:rsid w:val="003878FF"/>
    <w:rsid w:val="00387F02"/>
    <w:rsid w:val="00391F29"/>
    <w:rsid w:val="003923AA"/>
    <w:rsid w:val="003929B3"/>
    <w:rsid w:val="00392D72"/>
    <w:rsid w:val="003934E9"/>
    <w:rsid w:val="003955A0"/>
    <w:rsid w:val="003960C0"/>
    <w:rsid w:val="00396499"/>
    <w:rsid w:val="0039649B"/>
    <w:rsid w:val="0039688F"/>
    <w:rsid w:val="00397AD9"/>
    <w:rsid w:val="00397B3E"/>
    <w:rsid w:val="00397C07"/>
    <w:rsid w:val="003A16F2"/>
    <w:rsid w:val="003A1FB9"/>
    <w:rsid w:val="003A3E25"/>
    <w:rsid w:val="003A4128"/>
    <w:rsid w:val="003A479B"/>
    <w:rsid w:val="003A4B6F"/>
    <w:rsid w:val="003A4FCC"/>
    <w:rsid w:val="003A559D"/>
    <w:rsid w:val="003A73E3"/>
    <w:rsid w:val="003A78C2"/>
    <w:rsid w:val="003B085C"/>
    <w:rsid w:val="003B1200"/>
    <w:rsid w:val="003B18BB"/>
    <w:rsid w:val="003B3BD1"/>
    <w:rsid w:val="003B3BF8"/>
    <w:rsid w:val="003B3D20"/>
    <w:rsid w:val="003B521E"/>
    <w:rsid w:val="003B5933"/>
    <w:rsid w:val="003B6912"/>
    <w:rsid w:val="003B6C0E"/>
    <w:rsid w:val="003B6CD2"/>
    <w:rsid w:val="003B70AA"/>
    <w:rsid w:val="003B72E9"/>
    <w:rsid w:val="003B74C6"/>
    <w:rsid w:val="003B7C37"/>
    <w:rsid w:val="003C0429"/>
    <w:rsid w:val="003C0745"/>
    <w:rsid w:val="003C0CD1"/>
    <w:rsid w:val="003C1638"/>
    <w:rsid w:val="003C66A5"/>
    <w:rsid w:val="003C6A85"/>
    <w:rsid w:val="003C7695"/>
    <w:rsid w:val="003D160C"/>
    <w:rsid w:val="003D2375"/>
    <w:rsid w:val="003D33C3"/>
    <w:rsid w:val="003D3F8B"/>
    <w:rsid w:val="003D48A8"/>
    <w:rsid w:val="003D571D"/>
    <w:rsid w:val="003E2ED1"/>
    <w:rsid w:val="003E3686"/>
    <w:rsid w:val="003E4126"/>
    <w:rsid w:val="003E622C"/>
    <w:rsid w:val="003E7306"/>
    <w:rsid w:val="003E7F14"/>
    <w:rsid w:val="003F029E"/>
    <w:rsid w:val="003F23D2"/>
    <w:rsid w:val="003F2FF1"/>
    <w:rsid w:val="003F5D19"/>
    <w:rsid w:val="003F6190"/>
    <w:rsid w:val="003F6BCC"/>
    <w:rsid w:val="00400203"/>
    <w:rsid w:val="0040021E"/>
    <w:rsid w:val="00401D12"/>
    <w:rsid w:val="00402071"/>
    <w:rsid w:val="004021EB"/>
    <w:rsid w:val="004021F6"/>
    <w:rsid w:val="00403A5C"/>
    <w:rsid w:val="0040425B"/>
    <w:rsid w:val="00404379"/>
    <w:rsid w:val="00404856"/>
    <w:rsid w:val="00405661"/>
    <w:rsid w:val="0041150D"/>
    <w:rsid w:val="00411954"/>
    <w:rsid w:val="00412448"/>
    <w:rsid w:val="00413D54"/>
    <w:rsid w:val="00414275"/>
    <w:rsid w:val="00414E9F"/>
    <w:rsid w:val="00415BF3"/>
    <w:rsid w:val="0041674C"/>
    <w:rsid w:val="00416988"/>
    <w:rsid w:val="00416E23"/>
    <w:rsid w:val="00416EA2"/>
    <w:rsid w:val="0041792F"/>
    <w:rsid w:val="00417C16"/>
    <w:rsid w:val="004201B3"/>
    <w:rsid w:val="0042408A"/>
    <w:rsid w:val="00426A95"/>
    <w:rsid w:val="00426D43"/>
    <w:rsid w:val="00430F73"/>
    <w:rsid w:val="00432F33"/>
    <w:rsid w:val="004360CA"/>
    <w:rsid w:val="004365F6"/>
    <w:rsid w:val="00441A14"/>
    <w:rsid w:val="00442078"/>
    <w:rsid w:val="00442AFB"/>
    <w:rsid w:val="0044346B"/>
    <w:rsid w:val="004455E0"/>
    <w:rsid w:val="00446020"/>
    <w:rsid w:val="00446561"/>
    <w:rsid w:val="004477EB"/>
    <w:rsid w:val="0045028B"/>
    <w:rsid w:val="0045110E"/>
    <w:rsid w:val="00451C38"/>
    <w:rsid w:val="00455B31"/>
    <w:rsid w:val="004574A8"/>
    <w:rsid w:val="00457819"/>
    <w:rsid w:val="00461D82"/>
    <w:rsid w:val="00462307"/>
    <w:rsid w:val="00462C3D"/>
    <w:rsid w:val="0046313A"/>
    <w:rsid w:val="00464333"/>
    <w:rsid w:val="00464C5E"/>
    <w:rsid w:val="00464DF8"/>
    <w:rsid w:val="004655F0"/>
    <w:rsid w:val="00465B2F"/>
    <w:rsid w:val="00465C2D"/>
    <w:rsid w:val="00466BE0"/>
    <w:rsid w:val="0046744D"/>
    <w:rsid w:val="00470966"/>
    <w:rsid w:val="00472454"/>
    <w:rsid w:val="00472F78"/>
    <w:rsid w:val="00473C36"/>
    <w:rsid w:val="00474AB5"/>
    <w:rsid w:val="00474C4C"/>
    <w:rsid w:val="004758E6"/>
    <w:rsid w:val="00476222"/>
    <w:rsid w:val="004768FF"/>
    <w:rsid w:val="004772A6"/>
    <w:rsid w:val="00477A2C"/>
    <w:rsid w:val="00477A42"/>
    <w:rsid w:val="00477D7E"/>
    <w:rsid w:val="00477DDB"/>
    <w:rsid w:val="004803C7"/>
    <w:rsid w:val="004804D3"/>
    <w:rsid w:val="004811F3"/>
    <w:rsid w:val="00482073"/>
    <w:rsid w:val="00482250"/>
    <w:rsid w:val="004822C3"/>
    <w:rsid w:val="0048242A"/>
    <w:rsid w:val="00485316"/>
    <w:rsid w:val="00485ECC"/>
    <w:rsid w:val="004908DC"/>
    <w:rsid w:val="00490AAA"/>
    <w:rsid w:val="0049124E"/>
    <w:rsid w:val="004929C5"/>
    <w:rsid w:val="004955D4"/>
    <w:rsid w:val="004968E1"/>
    <w:rsid w:val="004A05A0"/>
    <w:rsid w:val="004A098B"/>
    <w:rsid w:val="004A36CE"/>
    <w:rsid w:val="004A46D0"/>
    <w:rsid w:val="004A4818"/>
    <w:rsid w:val="004A72CC"/>
    <w:rsid w:val="004A75E1"/>
    <w:rsid w:val="004A7792"/>
    <w:rsid w:val="004B1554"/>
    <w:rsid w:val="004B1A7E"/>
    <w:rsid w:val="004B4071"/>
    <w:rsid w:val="004B4995"/>
    <w:rsid w:val="004B6142"/>
    <w:rsid w:val="004B678E"/>
    <w:rsid w:val="004B7424"/>
    <w:rsid w:val="004C27E2"/>
    <w:rsid w:val="004C2B00"/>
    <w:rsid w:val="004C2C61"/>
    <w:rsid w:val="004C3675"/>
    <w:rsid w:val="004C5011"/>
    <w:rsid w:val="004C5072"/>
    <w:rsid w:val="004C719D"/>
    <w:rsid w:val="004C7C6E"/>
    <w:rsid w:val="004D0A97"/>
    <w:rsid w:val="004D2438"/>
    <w:rsid w:val="004D2C29"/>
    <w:rsid w:val="004D3E0D"/>
    <w:rsid w:val="004D476F"/>
    <w:rsid w:val="004D4C8D"/>
    <w:rsid w:val="004D6223"/>
    <w:rsid w:val="004E01C4"/>
    <w:rsid w:val="004E2003"/>
    <w:rsid w:val="004E37BC"/>
    <w:rsid w:val="004E5B18"/>
    <w:rsid w:val="004E74F7"/>
    <w:rsid w:val="004F0177"/>
    <w:rsid w:val="004F1119"/>
    <w:rsid w:val="004F1532"/>
    <w:rsid w:val="004F5F57"/>
    <w:rsid w:val="004F5FC5"/>
    <w:rsid w:val="004F62D1"/>
    <w:rsid w:val="004F6C48"/>
    <w:rsid w:val="00500DD5"/>
    <w:rsid w:val="00503803"/>
    <w:rsid w:val="005053CC"/>
    <w:rsid w:val="0050616D"/>
    <w:rsid w:val="00507347"/>
    <w:rsid w:val="005078BD"/>
    <w:rsid w:val="00510B42"/>
    <w:rsid w:val="005113A3"/>
    <w:rsid w:val="00511ABF"/>
    <w:rsid w:val="005123BB"/>
    <w:rsid w:val="00513C02"/>
    <w:rsid w:val="0051425C"/>
    <w:rsid w:val="005145FE"/>
    <w:rsid w:val="00514717"/>
    <w:rsid w:val="00514819"/>
    <w:rsid w:val="00515A07"/>
    <w:rsid w:val="0051628B"/>
    <w:rsid w:val="0051694A"/>
    <w:rsid w:val="005176B1"/>
    <w:rsid w:val="0051777A"/>
    <w:rsid w:val="005203F7"/>
    <w:rsid w:val="00520F49"/>
    <w:rsid w:val="005231EF"/>
    <w:rsid w:val="0052355B"/>
    <w:rsid w:val="005252AF"/>
    <w:rsid w:val="0052575D"/>
    <w:rsid w:val="0052750A"/>
    <w:rsid w:val="00527C3E"/>
    <w:rsid w:val="0053066D"/>
    <w:rsid w:val="005307A7"/>
    <w:rsid w:val="00530A7B"/>
    <w:rsid w:val="0053192C"/>
    <w:rsid w:val="00532190"/>
    <w:rsid w:val="00533581"/>
    <w:rsid w:val="0053566C"/>
    <w:rsid w:val="00535759"/>
    <w:rsid w:val="00536E98"/>
    <w:rsid w:val="00537315"/>
    <w:rsid w:val="005377A0"/>
    <w:rsid w:val="00537E16"/>
    <w:rsid w:val="0054075D"/>
    <w:rsid w:val="00540886"/>
    <w:rsid w:val="00541F4A"/>
    <w:rsid w:val="005430AC"/>
    <w:rsid w:val="00543AF1"/>
    <w:rsid w:val="0054659E"/>
    <w:rsid w:val="00547150"/>
    <w:rsid w:val="00550000"/>
    <w:rsid w:val="00550FA8"/>
    <w:rsid w:val="00551286"/>
    <w:rsid w:val="00552BB2"/>
    <w:rsid w:val="00554160"/>
    <w:rsid w:val="00555553"/>
    <w:rsid w:val="00557725"/>
    <w:rsid w:val="00557C1A"/>
    <w:rsid w:val="00560378"/>
    <w:rsid w:val="005619B0"/>
    <w:rsid w:val="00561C84"/>
    <w:rsid w:val="00561D1A"/>
    <w:rsid w:val="00562A1D"/>
    <w:rsid w:val="00563695"/>
    <w:rsid w:val="00563F1F"/>
    <w:rsid w:val="00564F5B"/>
    <w:rsid w:val="00565C3A"/>
    <w:rsid w:val="005666CC"/>
    <w:rsid w:val="00570F78"/>
    <w:rsid w:val="005719BE"/>
    <w:rsid w:val="00571A11"/>
    <w:rsid w:val="0057222B"/>
    <w:rsid w:val="00572EBF"/>
    <w:rsid w:val="00574258"/>
    <w:rsid w:val="0057462C"/>
    <w:rsid w:val="00575039"/>
    <w:rsid w:val="0057577E"/>
    <w:rsid w:val="00576C21"/>
    <w:rsid w:val="00576FD7"/>
    <w:rsid w:val="0058081B"/>
    <w:rsid w:val="00581035"/>
    <w:rsid w:val="0058149B"/>
    <w:rsid w:val="0058276C"/>
    <w:rsid w:val="005844E9"/>
    <w:rsid w:val="005852BA"/>
    <w:rsid w:val="00586107"/>
    <w:rsid w:val="00586DE2"/>
    <w:rsid w:val="0058728D"/>
    <w:rsid w:val="00587929"/>
    <w:rsid w:val="00590459"/>
    <w:rsid w:val="00590B1F"/>
    <w:rsid w:val="00590EB1"/>
    <w:rsid w:val="00590FDF"/>
    <w:rsid w:val="00591F9F"/>
    <w:rsid w:val="005927C1"/>
    <w:rsid w:val="00595223"/>
    <w:rsid w:val="00596D54"/>
    <w:rsid w:val="005973A1"/>
    <w:rsid w:val="005A071B"/>
    <w:rsid w:val="005A0CAA"/>
    <w:rsid w:val="005A3305"/>
    <w:rsid w:val="005A3883"/>
    <w:rsid w:val="005A3EF6"/>
    <w:rsid w:val="005A47C5"/>
    <w:rsid w:val="005A6ABD"/>
    <w:rsid w:val="005A78B8"/>
    <w:rsid w:val="005A7CB3"/>
    <w:rsid w:val="005B0CC9"/>
    <w:rsid w:val="005B190F"/>
    <w:rsid w:val="005B1C97"/>
    <w:rsid w:val="005B2270"/>
    <w:rsid w:val="005B264D"/>
    <w:rsid w:val="005B41B1"/>
    <w:rsid w:val="005B4F21"/>
    <w:rsid w:val="005B6256"/>
    <w:rsid w:val="005B6969"/>
    <w:rsid w:val="005B7FA7"/>
    <w:rsid w:val="005C01CE"/>
    <w:rsid w:val="005C03B9"/>
    <w:rsid w:val="005C1A8A"/>
    <w:rsid w:val="005C1E84"/>
    <w:rsid w:val="005C2C30"/>
    <w:rsid w:val="005C30D7"/>
    <w:rsid w:val="005C4AF3"/>
    <w:rsid w:val="005C5DEF"/>
    <w:rsid w:val="005C5EBF"/>
    <w:rsid w:val="005C7758"/>
    <w:rsid w:val="005D0220"/>
    <w:rsid w:val="005D0342"/>
    <w:rsid w:val="005D11E9"/>
    <w:rsid w:val="005D125C"/>
    <w:rsid w:val="005D1983"/>
    <w:rsid w:val="005D24FA"/>
    <w:rsid w:val="005D2987"/>
    <w:rsid w:val="005D3254"/>
    <w:rsid w:val="005D32F0"/>
    <w:rsid w:val="005D39E7"/>
    <w:rsid w:val="005D3C10"/>
    <w:rsid w:val="005D4B8B"/>
    <w:rsid w:val="005D5630"/>
    <w:rsid w:val="005D6E54"/>
    <w:rsid w:val="005D74D0"/>
    <w:rsid w:val="005E008D"/>
    <w:rsid w:val="005E0C53"/>
    <w:rsid w:val="005E2B94"/>
    <w:rsid w:val="005E308F"/>
    <w:rsid w:val="005E35CF"/>
    <w:rsid w:val="005E62DE"/>
    <w:rsid w:val="005F0210"/>
    <w:rsid w:val="005F2302"/>
    <w:rsid w:val="005F274F"/>
    <w:rsid w:val="005F27AE"/>
    <w:rsid w:val="005F3EA7"/>
    <w:rsid w:val="005F3FF7"/>
    <w:rsid w:val="005F4673"/>
    <w:rsid w:val="005F5937"/>
    <w:rsid w:val="005F5E8D"/>
    <w:rsid w:val="005F630E"/>
    <w:rsid w:val="005F6EDA"/>
    <w:rsid w:val="005F7B5D"/>
    <w:rsid w:val="00601153"/>
    <w:rsid w:val="00604590"/>
    <w:rsid w:val="00605F25"/>
    <w:rsid w:val="00606A58"/>
    <w:rsid w:val="0060754A"/>
    <w:rsid w:val="00611380"/>
    <w:rsid w:val="00611441"/>
    <w:rsid w:val="00612AEB"/>
    <w:rsid w:val="00613670"/>
    <w:rsid w:val="0061433F"/>
    <w:rsid w:val="0061541B"/>
    <w:rsid w:val="0061635D"/>
    <w:rsid w:val="0061677D"/>
    <w:rsid w:val="00620267"/>
    <w:rsid w:val="006205CD"/>
    <w:rsid w:val="00621E07"/>
    <w:rsid w:val="00621F34"/>
    <w:rsid w:val="0062214F"/>
    <w:rsid w:val="0062480B"/>
    <w:rsid w:val="00624D56"/>
    <w:rsid w:val="006253EE"/>
    <w:rsid w:val="006258C3"/>
    <w:rsid w:val="00626182"/>
    <w:rsid w:val="0062651E"/>
    <w:rsid w:val="006278BB"/>
    <w:rsid w:val="00630622"/>
    <w:rsid w:val="00631AE5"/>
    <w:rsid w:val="00632BA2"/>
    <w:rsid w:val="00632D09"/>
    <w:rsid w:val="00636085"/>
    <w:rsid w:val="00637DD2"/>
    <w:rsid w:val="00640776"/>
    <w:rsid w:val="006413DE"/>
    <w:rsid w:val="00644FB7"/>
    <w:rsid w:val="00647007"/>
    <w:rsid w:val="006479FE"/>
    <w:rsid w:val="00650AF7"/>
    <w:rsid w:val="00651F8D"/>
    <w:rsid w:val="00653735"/>
    <w:rsid w:val="00654D11"/>
    <w:rsid w:val="00656D2A"/>
    <w:rsid w:val="00656D8A"/>
    <w:rsid w:val="00656EFB"/>
    <w:rsid w:val="006571B8"/>
    <w:rsid w:val="00657467"/>
    <w:rsid w:val="00657D8D"/>
    <w:rsid w:val="00660A38"/>
    <w:rsid w:val="00660E0A"/>
    <w:rsid w:val="00661E90"/>
    <w:rsid w:val="00664435"/>
    <w:rsid w:val="00665F7F"/>
    <w:rsid w:val="00666677"/>
    <w:rsid w:val="00667132"/>
    <w:rsid w:val="00667C9B"/>
    <w:rsid w:val="00670AAB"/>
    <w:rsid w:val="00670BFB"/>
    <w:rsid w:val="00671999"/>
    <w:rsid w:val="00672A80"/>
    <w:rsid w:val="00673900"/>
    <w:rsid w:val="006772A9"/>
    <w:rsid w:val="0068052E"/>
    <w:rsid w:val="00680A7C"/>
    <w:rsid w:val="006818A3"/>
    <w:rsid w:val="00682035"/>
    <w:rsid w:val="006829BC"/>
    <w:rsid w:val="00682A3B"/>
    <w:rsid w:val="006867F3"/>
    <w:rsid w:val="00687657"/>
    <w:rsid w:val="006908DC"/>
    <w:rsid w:val="0069131A"/>
    <w:rsid w:val="0069161B"/>
    <w:rsid w:val="006925A1"/>
    <w:rsid w:val="00692852"/>
    <w:rsid w:val="00693A21"/>
    <w:rsid w:val="00694687"/>
    <w:rsid w:val="00694C7B"/>
    <w:rsid w:val="006950A6"/>
    <w:rsid w:val="006950CF"/>
    <w:rsid w:val="00696132"/>
    <w:rsid w:val="006976E1"/>
    <w:rsid w:val="006A011F"/>
    <w:rsid w:val="006A0184"/>
    <w:rsid w:val="006A19B9"/>
    <w:rsid w:val="006A2D3B"/>
    <w:rsid w:val="006A30DF"/>
    <w:rsid w:val="006A3114"/>
    <w:rsid w:val="006A3AE2"/>
    <w:rsid w:val="006A5631"/>
    <w:rsid w:val="006B13D9"/>
    <w:rsid w:val="006B15FC"/>
    <w:rsid w:val="006B222B"/>
    <w:rsid w:val="006B30C3"/>
    <w:rsid w:val="006B336A"/>
    <w:rsid w:val="006B5850"/>
    <w:rsid w:val="006B5DCE"/>
    <w:rsid w:val="006B6984"/>
    <w:rsid w:val="006B69B7"/>
    <w:rsid w:val="006C11F6"/>
    <w:rsid w:val="006C1C01"/>
    <w:rsid w:val="006C2380"/>
    <w:rsid w:val="006C2655"/>
    <w:rsid w:val="006C348C"/>
    <w:rsid w:val="006C3781"/>
    <w:rsid w:val="006C4AE4"/>
    <w:rsid w:val="006C5872"/>
    <w:rsid w:val="006C6DA2"/>
    <w:rsid w:val="006D063A"/>
    <w:rsid w:val="006D1BAC"/>
    <w:rsid w:val="006D1FAA"/>
    <w:rsid w:val="006D2D10"/>
    <w:rsid w:val="006D329E"/>
    <w:rsid w:val="006D58D5"/>
    <w:rsid w:val="006D5AD6"/>
    <w:rsid w:val="006D5D37"/>
    <w:rsid w:val="006D676E"/>
    <w:rsid w:val="006D7FA7"/>
    <w:rsid w:val="006E0D55"/>
    <w:rsid w:val="006E1B5E"/>
    <w:rsid w:val="006E2956"/>
    <w:rsid w:val="006E423B"/>
    <w:rsid w:val="006E5958"/>
    <w:rsid w:val="006E6154"/>
    <w:rsid w:val="006E6D66"/>
    <w:rsid w:val="006E6EFE"/>
    <w:rsid w:val="006E7879"/>
    <w:rsid w:val="006E7887"/>
    <w:rsid w:val="006E7C94"/>
    <w:rsid w:val="006F273B"/>
    <w:rsid w:val="006F2987"/>
    <w:rsid w:val="006F2F1B"/>
    <w:rsid w:val="006F3B18"/>
    <w:rsid w:val="006F58DA"/>
    <w:rsid w:val="0070014A"/>
    <w:rsid w:val="0070078B"/>
    <w:rsid w:val="00701B6A"/>
    <w:rsid w:val="00702AB8"/>
    <w:rsid w:val="00703D03"/>
    <w:rsid w:val="00706345"/>
    <w:rsid w:val="0070741D"/>
    <w:rsid w:val="0070778E"/>
    <w:rsid w:val="00707F60"/>
    <w:rsid w:val="007104A1"/>
    <w:rsid w:val="007108C8"/>
    <w:rsid w:val="00712465"/>
    <w:rsid w:val="0071439E"/>
    <w:rsid w:val="007143CC"/>
    <w:rsid w:val="00715228"/>
    <w:rsid w:val="007171AA"/>
    <w:rsid w:val="00717C12"/>
    <w:rsid w:val="00720EAB"/>
    <w:rsid w:val="0072130C"/>
    <w:rsid w:val="007219D0"/>
    <w:rsid w:val="00722406"/>
    <w:rsid w:val="007225C1"/>
    <w:rsid w:val="00722C55"/>
    <w:rsid w:val="00723C2D"/>
    <w:rsid w:val="00725E3E"/>
    <w:rsid w:val="007273A8"/>
    <w:rsid w:val="00727B6F"/>
    <w:rsid w:val="00730F68"/>
    <w:rsid w:val="00733038"/>
    <w:rsid w:val="00733220"/>
    <w:rsid w:val="00733583"/>
    <w:rsid w:val="00733A30"/>
    <w:rsid w:val="0073411F"/>
    <w:rsid w:val="00735E0D"/>
    <w:rsid w:val="00736A5D"/>
    <w:rsid w:val="00740403"/>
    <w:rsid w:val="00740425"/>
    <w:rsid w:val="007447A2"/>
    <w:rsid w:val="00744C9D"/>
    <w:rsid w:val="00745AC1"/>
    <w:rsid w:val="00745F43"/>
    <w:rsid w:val="00746A8E"/>
    <w:rsid w:val="00747E16"/>
    <w:rsid w:val="00747EAA"/>
    <w:rsid w:val="00751280"/>
    <w:rsid w:val="00751481"/>
    <w:rsid w:val="00752CBC"/>
    <w:rsid w:val="00752F24"/>
    <w:rsid w:val="00753DDD"/>
    <w:rsid w:val="007546EA"/>
    <w:rsid w:val="00756501"/>
    <w:rsid w:val="0075663D"/>
    <w:rsid w:val="00756872"/>
    <w:rsid w:val="007568CA"/>
    <w:rsid w:val="00757F8C"/>
    <w:rsid w:val="007601B9"/>
    <w:rsid w:val="0076273A"/>
    <w:rsid w:val="007629F3"/>
    <w:rsid w:val="00762F82"/>
    <w:rsid w:val="007658FE"/>
    <w:rsid w:val="00765F82"/>
    <w:rsid w:val="007663F9"/>
    <w:rsid w:val="007707ED"/>
    <w:rsid w:val="007719C8"/>
    <w:rsid w:val="00771FCF"/>
    <w:rsid w:val="00773E52"/>
    <w:rsid w:val="0077562A"/>
    <w:rsid w:val="00775636"/>
    <w:rsid w:val="00776663"/>
    <w:rsid w:val="00776B01"/>
    <w:rsid w:val="0077709B"/>
    <w:rsid w:val="00777FB7"/>
    <w:rsid w:val="00780A31"/>
    <w:rsid w:val="00781F81"/>
    <w:rsid w:val="0078241A"/>
    <w:rsid w:val="00782B59"/>
    <w:rsid w:val="00784D33"/>
    <w:rsid w:val="007858FC"/>
    <w:rsid w:val="00785D3F"/>
    <w:rsid w:val="00786679"/>
    <w:rsid w:val="00787015"/>
    <w:rsid w:val="0078703F"/>
    <w:rsid w:val="0078793C"/>
    <w:rsid w:val="00790771"/>
    <w:rsid w:val="00790F62"/>
    <w:rsid w:val="00791D1F"/>
    <w:rsid w:val="00791D40"/>
    <w:rsid w:val="00792361"/>
    <w:rsid w:val="00792DDD"/>
    <w:rsid w:val="00792E37"/>
    <w:rsid w:val="0079445B"/>
    <w:rsid w:val="00794D4B"/>
    <w:rsid w:val="00795257"/>
    <w:rsid w:val="007953BC"/>
    <w:rsid w:val="00795865"/>
    <w:rsid w:val="00795F86"/>
    <w:rsid w:val="0079635E"/>
    <w:rsid w:val="00797F33"/>
    <w:rsid w:val="007A007B"/>
    <w:rsid w:val="007A0332"/>
    <w:rsid w:val="007A1039"/>
    <w:rsid w:val="007A15BC"/>
    <w:rsid w:val="007A227B"/>
    <w:rsid w:val="007A3379"/>
    <w:rsid w:val="007A3B7A"/>
    <w:rsid w:val="007A3CFF"/>
    <w:rsid w:val="007A42B0"/>
    <w:rsid w:val="007A57A7"/>
    <w:rsid w:val="007A6C08"/>
    <w:rsid w:val="007A7352"/>
    <w:rsid w:val="007A78B0"/>
    <w:rsid w:val="007A7EC5"/>
    <w:rsid w:val="007B071D"/>
    <w:rsid w:val="007B1971"/>
    <w:rsid w:val="007B3C70"/>
    <w:rsid w:val="007C00DA"/>
    <w:rsid w:val="007C03BE"/>
    <w:rsid w:val="007C0DA1"/>
    <w:rsid w:val="007C1EED"/>
    <w:rsid w:val="007C230E"/>
    <w:rsid w:val="007C2919"/>
    <w:rsid w:val="007C40CD"/>
    <w:rsid w:val="007C4318"/>
    <w:rsid w:val="007C43DD"/>
    <w:rsid w:val="007C4992"/>
    <w:rsid w:val="007C566B"/>
    <w:rsid w:val="007C6093"/>
    <w:rsid w:val="007C623E"/>
    <w:rsid w:val="007C750F"/>
    <w:rsid w:val="007C7836"/>
    <w:rsid w:val="007C7912"/>
    <w:rsid w:val="007C7ABC"/>
    <w:rsid w:val="007D011A"/>
    <w:rsid w:val="007D046C"/>
    <w:rsid w:val="007D0548"/>
    <w:rsid w:val="007D09E9"/>
    <w:rsid w:val="007D0BD2"/>
    <w:rsid w:val="007D487B"/>
    <w:rsid w:val="007D64E0"/>
    <w:rsid w:val="007D65F8"/>
    <w:rsid w:val="007D6752"/>
    <w:rsid w:val="007D7A31"/>
    <w:rsid w:val="007E0287"/>
    <w:rsid w:val="007E0F85"/>
    <w:rsid w:val="007E36CE"/>
    <w:rsid w:val="007F07BD"/>
    <w:rsid w:val="007F1700"/>
    <w:rsid w:val="007F19A6"/>
    <w:rsid w:val="007F1DF1"/>
    <w:rsid w:val="007F4E8D"/>
    <w:rsid w:val="008017F9"/>
    <w:rsid w:val="008025FF"/>
    <w:rsid w:val="008037DB"/>
    <w:rsid w:val="0080383A"/>
    <w:rsid w:val="00804B41"/>
    <w:rsid w:val="0080644B"/>
    <w:rsid w:val="008064A2"/>
    <w:rsid w:val="0080692B"/>
    <w:rsid w:val="00806982"/>
    <w:rsid w:val="008103E5"/>
    <w:rsid w:val="008128D8"/>
    <w:rsid w:val="0081349C"/>
    <w:rsid w:val="00813B74"/>
    <w:rsid w:val="00813D26"/>
    <w:rsid w:val="00814F51"/>
    <w:rsid w:val="00815613"/>
    <w:rsid w:val="00816E4B"/>
    <w:rsid w:val="00821D66"/>
    <w:rsid w:val="00822C1B"/>
    <w:rsid w:val="008248F0"/>
    <w:rsid w:val="00825CCC"/>
    <w:rsid w:val="00825CD4"/>
    <w:rsid w:val="008274DB"/>
    <w:rsid w:val="00830960"/>
    <w:rsid w:val="0083224B"/>
    <w:rsid w:val="008328BC"/>
    <w:rsid w:val="008334A3"/>
    <w:rsid w:val="00833723"/>
    <w:rsid w:val="00833B79"/>
    <w:rsid w:val="008349D9"/>
    <w:rsid w:val="008362E3"/>
    <w:rsid w:val="00836B5D"/>
    <w:rsid w:val="0084012B"/>
    <w:rsid w:val="00840C74"/>
    <w:rsid w:val="00841BC1"/>
    <w:rsid w:val="0084269B"/>
    <w:rsid w:val="00843FC2"/>
    <w:rsid w:val="008443DE"/>
    <w:rsid w:val="00844D22"/>
    <w:rsid w:val="00845A50"/>
    <w:rsid w:val="008463B2"/>
    <w:rsid w:val="00846F44"/>
    <w:rsid w:val="00850834"/>
    <w:rsid w:val="00850FE1"/>
    <w:rsid w:val="0085126A"/>
    <w:rsid w:val="00851AB1"/>
    <w:rsid w:val="00857175"/>
    <w:rsid w:val="0085742F"/>
    <w:rsid w:val="00857674"/>
    <w:rsid w:val="008602ED"/>
    <w:rsid w:val="00860B95"/>
    <w:rsid w:val="008622A4"/>
    <w:rsid w:val="008624BF"/>
    <w:rsid w:val="00863749"/>
    <w:rsid w:val="00865EC2"/>
    <w:rsid w:val="008664E3"/>
    <w:rsid w:val="0087127F"/>
    <w:rsid w:val="00872394"/>
    <w:rsid w:val="00873A5C"/>
    <w:rsid w:val="008743A4"/>
    <w:rsid w:val="008744F3"/>
    <w:rsid w:val="00874F62"/>
    <w:rsid w:val="00874FFE"/>
    <w:rsid w:val="008751C8"/>
    <w:rsid w:val="0087645A"/>
    <w:rsid w:val="00876CE3"/>
    <w:rsid w:val="008800B6"/>
    <w:rsid w:val="00880749"/>
    <w:rsid w:val="00880B55"/>
    <w:rsid w:val="00882C52"/>
    <w:rsid w:val="00883858"/>
    <w:rsid w:val="00883D54"/>
    <w:rsid w:val="00884471"/>
    <w:rsid w:val="00884866"/>
    <w:rsid w:val="00886EA6"/>
    <w:rsid w:val="00887A0F"/>
    <w:rsid w:val="0089142F"/>
    <w:rsid w:val="00891641"/>
    <w:rsid w:val="008919BA"/>
    <w:rsid w:val="00891A9A"/>
    <w:rsid w:val="00892578"/>
    <w:rsid w:val="008961A3"/>
    <w:rsid w:val="00897C14"/>
    <w:rsid w:val="008A2822"/>
    <w:rsid w:val="008A2A4A"/>
    <w:rsid w:val="008A6AC0"/>
    <w:rsid w:val="008B084B"/>
    <w:rsid w:val="008B0CEC"/>
    <w:rsid w:val="008B11AC"/>
    <w:rsid w:val="008B1BCB"/>
    <w:rsid w:val="008B2939"/>
    <w:rsid w:val="008B37F5"/>
    <w:rsid w:val="008B3835"/>
    <w:rsid w:val="008B4539"/>
    <w:rsid w:val="008B4F22"/>
    <w:rsid w:val="008B5BFB"/>
    <w:rsid w:val="008C00A3"/>
    <w:rsid w:val="008C0E18"/>
    <w:rsid w:val="008C0F24"/>
    <w:rsid w:val="008C1764"/>
    <w:rsid w:val="008C1E83"/>
    <w:rsid w:val="008C2DAD"/>
    <w:rsid w:val="008C4A84"/>
    <w:rsid w:val="008C5BEB"/>
    <w:rsid w:val="008C5F8D"/>
    <w:rsid w:val="008C6ADF"/>
    <w:rsid w:val="008C6F3E"/>
    <w:rsid w:val="008D005D"/>
    <w:rsid w:val="008D019F"/>
    <w:rsid w:val="008D03AD"/>
    <w:rsid w:val="008D0D9E"/>
    <w:rsid w:val="008D16E8"/>
    <w:rsid w:val="008D3614"/>
    <w:rsid w:val="008D4141"/>
    <w:rsid w:val="008D48EE"/>
    <w:rsid w:val="008D5181"/>
    <w:rsid w:val="008D5E48"/>
    <w:rsid w:val="008E024B"/>
    <w:rsid w:val="008E0616"/>
    <w:rsid w:val="008E0A9B"/>
    <w:rsid w:val="008E1744"/>
    <w:rsid w:val="008E1B0D"/>
    <w:rsid w:val="008E2A70"/>
    <w:rsid w:val="008E337C"/>
    <w:rsid w:val="008E3A9C"/>
    <w:rsid w:val="008E4D4D"/>
    <w:rsid w:val="008E5A33"/>
    <w:rsid w:val="008E5C28"/>
    <w:rsid w:val="008E7196"/>
    <w:rsid w:val="008E7E4E"/>
    <w:rsid w:val="008F0CFF"/>
    <w:rsid w:val="008F44DD"/>
    <w:rsid w:val="008F6A8A"/>
    <w:rsid w:val="008F6C22"/>
    <w:rsid w:val="008F724C"/>
    <w:rsid w:val="008F7BCC"/>
    <w:rsid w:val="00900F5A"/>
    <w:rsid w:val="00903307"/>
    <w:rsid w:val="009046C5"/>
    <w:rsid w:val="00904B37"/>
    <w:rsid w:val="009058C0"/>
    <w:rsid w:val="00906242"/>
    <w:rsid w:val="009066C2"/>
    <w:rsid w:val="00907483"/>
    <w:rsid w:val="00907533"/>
    <w:rsid w:val="00910453"/>
    <w:rsid w:val="00910CA3"/>
    <w:rsid w:val="00911120"/>
    <w:rsid w:val="009117BA"/>
    <w:rsid w:val="00912165"/>
    <w:rsid w:val="009128AD"/>
    <w:rsid w:val="00913AC9"/>
    <w:rsid w:val="00913B04"/>
    <w:rsid w:val="009145AC"/>
    <w:rsid w:val="00914F7A"/>
    <w:rsid w:val="00915D2F"/>
    <w:rsid w:val="00920FB7"/>
    <w:rsid w:val="00923A7D"/>
    <w:rsid w:val="00923E4A"/>
    <w:rsid w:val="00924CE9"/>
    <w:rsid w:val="0092555B"/>
    <w:rsid w:val="00930074"/>
    <w:rsid w:val="00930E44"/>
    <w:rsid w:val="00933182"/>
    <w:rsid w:val="00933C40"/>
    <w:rsid w:val="00933D41"/>
    <w:rsid w:val="00934355"/>
    <w:rsid w:val="009359B1"/>
    <w:rsid w:val="009362A9"/>
    <w:rsid w:val="0093686B"/>
    <w:rsid w:val="00936A0F"/>
    <w:rsid w:val="00937758"/>
    <w:rsid w:val="00937B23"/>
    <w:rsid w:val="00941609"/>
    <w:rsid w:val="00941AD8"/>
    <w:rsid w:val="009431BF"/>
    <w:rsid w:val="009444F9"/>
    <w:rsid w:val="00944FC0"/>
    <w:rsid w:val="009452DC"/>
    <w:rsid w:val="009453A6"/>
    <w:rsid w:val="00945837"/>
    <w:rsid w:val="00946F6D"/>
    <w:rsid w:val="00947462"/>
    <w:rsid w:val="00947B6F"/>
    <w:rsid w:val="00950662"/>
    <w:rsid w:val="00956FAD"/>
    <w:rsid w:val="00957D19"/>
    <w:rsid w:val="00957E7C"/>
    <w:rsid w:val="009608E2"/>
    <w:rsid w:val="00961B6C"/>
    <w:rsid w:val="009629CA"/>
    <w:rsid w:val="00963C66"/>
    <w:rsid w:val="00964421"/>
    <w:rsid w:val="00964A9A"/>
    <w:rsid w:val="00964DC3"/>
    <w:rsid w:val="00965BC6"/>
    <w:rsid w:val="00966C34"/>
    <w:rsid w:val="00970254"/>
    <w:rsid w:val="00970840"/>
    <w:rsid w:val="00971D7D"/>
    <w:rsid w:val="00971DBA"/>
    <w:rsid w:val="009759C8"/>
    <w:rsid w:val="009770D5"/>
    <w:rsid w:val="009773FA"/>
    <w:rsid w:val="0097775A"/>
    <w:rsid w:val="00980612"/>
    <w:rsid w:val="0098074D"/>
    <w:rsid w:val="00980BE5"/>
    <w:rsid w:val="00982C9E"/>
    <w:rsid w:val="00983269"/>
    <w:rsid w:val="00983FF2"/>
    <w:rsid w:val="00984381"/>
    <w:rsid w:val="00984F5B"/>
    <w:rsid w:val="0098656D"/>
    <w:rsid w:val="00987644"/>
    <w:rsid w:val="00987656"/>
    <w:rsid w:val="00987A45"/>
    <w:rsid w:val="00991C4F"/>
    <w:rsid w:val="00991E3F"/>
    <w:rsid w:val="00992660"/>
    <w:rsid w:val="00992BC9"/>
    <w:rsid w:val="0099333D"/>
    <w:rsid w:val="009939A0"/>
    <w:rsid w:val="00993D07"/>
    <w:rsid w:val="00993F46"/>
    <w:rsid w:val="0099605F"/>
    <w:rsid w:val="00997B10"/>
    <w:rsid w:val="009A044E"/>
    <w:rsid w:val="009A193C"/>
    <w:rsid w:val="009A1C15"/>
    <w:rsid w:val="009A270B"/>
    <w:rsid w:val="009A3508"/>
    <w:rsid w:val="009A37F1"/>
    <w:rsid w:val="009A3B52"/>
    <w:rsid w:val="009A4046"/>
    <w:rsid w:val="009A4491"/>
    <w:rsid w:val="009A470C"/>
    <w:rsid w:val="009A4ABF"/>
    <w:rsid w:val="009A579C"/>
    <w:rsid w:val="009A5D89"/>
    <w:rsid w:val="009A6B40"/>
    <w:rsid w:val="009B12AF"/>
    <w:rsid w:val="009B2923"/>
    <w:rsid w:val="009B2A52"/>
    <w:rsid w:val="009B39D9"/>
    <w:rsid w:val="009B41D2"/>
    <w:rsid w:val="009B4FFC"/>
    <w:rsid w:val="009B6F56"/>
    <w:rsid w:val="009C07BF"/>
    <w:rsid w:val="009C1522"/>
    <w:rsid w:val="009C23B0"/>
    <w:rsid w:val="009C7332"/>
    <w:rsid w:val="009C7D5D"/>
    <w:rsid w:val="009D1769"/>
    <w:rsid w:val="009D26F8"/>
    <w:rsid w:val="009D3FEC"/>
    <w:rsid w:val="009D4653"/>
    <w:rsid w:val="009D5251"/>
    <w:rsid w:val="009D5CDC"/>
    <w:rsid w:val="009D69F3"/>
    <w:rsid w:val="009D7150"/>
    <w:rsid w:val="009D7EA5"/>
    <w:rsid w:val="009E0F7F"/>
    <w:rsid w:val="009E1E1A"/>
    <w:rsid w:val="009E2E12"/>
    <w:rsid w:val="009E3A3A"/>
    <w:rsid w:val="009E4854"/>
    <w:rsid w:val="009E55BE"/>
    <w:rsid w:val="009E6837"/>
    <w:rsid w:val="009E70CD"/>
    <w:rsid w:val="009F0187"/>
    <w:rsid w:val="009F2A60"/>
    <w:rsid w:val="009F2F26"/>
    <w:rsid w:val="009F44E7"/>
    <w:rsid w:val="009F5142"/>
    <w:rsid w:val="009F795E"/>
    <w:rsid w:val="00A0135E"/>
    <w:rsid w:val="00A0352D"/>
    <w:rsid w:val="00A03943"/>
    <w:rsid w:val="00A041D5"/>
    <w:rsid w:val="00A04B7B"/>
    <w:rsid w:val="00A05B35"/>
    <w:rsid w:val="00A0612E"/>
    <w:rsid w:val="00A06642"/>
    <w:rsid w:val="00A06C8A"/>
    <w:rsid w:val="00A06D9B"/>
    <w:rsid w:val="00A079E3"/>
    <w:rsid w:val="00A1003F"/>
    <w:rsid w:val="00A104DD"/>
    <w:rsid w:val="00A109E4"/>
    <w:rsid w:val="00A12E04"/>
    <w:rsid w:val="00A13C56"/>
    <w:rsid w:val="00A13DF9"/>
    <w:rsid w:val="00A157FA"/>
    <w:rsid w:val="00A1601D"/>
    <w:rsid w:val="00A178D7"/>
    <w:rsid w:val="00A2031E"/>
    <w:rsid w:val="00A207F4"/>
    <w:rsid w:val="00A21DF9"/>
    <w:rsid w:val="00A23C8F"/>
    <w:rsid w:val="00A24BE5"/>
    <w:rsid w:val="00A3383F"/>
    <w:rsid w:val="00A33DAD"/>
    <w:rsid w:val="00A3499F"/>
    <w:rsid w:val="00A35363"/>
    <w:rsid w:val="00A361F5"/>
    <w:rsid w:val="00A3677F"/>
    <w:rsid w:val="00A36AC8"/>
    <w:rsid w:val="00A372FE"/>
    <w:rsid w:val="00A37514"/>
    <w:rsid w:val="00A37E33"/>
    <w:rsid w:val="00A400CD"/>
    <w:rsid w:val="00A402C8"/>
    <w:rsid w:val="00A41CC7"/>
    <w:rsid w:val="00A430D5"/>
    <w:rsid w:val="00A4387E"/>
    <w:rsid w:val="00A4648D"/>
    <w:rsid w:val="00A501AC"/>
    <w:rsid w:val="00A508ED"/>
    <w:rsid w:val="00A50AD1"/>
    <w:rsid w:val="00A52F7C"/>
    <w:rsid w:val="00A5345A"/>
    <w:rsid w:val="00A54911"/>
    <w:rsid w:val="00A55F9D"/>
    <w:rsid w:val="00A577CE"/>
    <w:rsid w:val="00A611D8"/>
    <w:rsid w:val="00A61FAA"/>
    <w:rsid w:val="00A63D5F"/>
    <w:rsid w:val="00A641E1"/>
    <w:rsid w:val="00A654E1"/>
    <w:rsid w:val="00A6590A"/>
    <w:rsid w:val="00A67440"/>
    <w:rsid w:val="00A713B0"/>
    <w:rsid w:val="00A72E0C"/>
    <w:rsid w:val="00A73673"/>
    <w:rsid w:val="00A73E78"/>
    <w:rsid w:val="00A7411B"/>
    <w:rsid w:val="00A754D4"/>
    <w:rsid w:val="00A75AC8"/>
    <w:rsid w:val="00A75C9B"/>
    <w:rsid w:val="00A76779"/>
    <w:rsid w:val="00A77213"/>
    <w:rsid w:val="00A77769"/>
    <w:rsid w:val="00A81139"/>
    <w:rsid w:val="00A81FC9"/>
    <w:rsid w:val="00A8224F"/>
    <w:rsid w:val="00A82DC1"/>
    <w:rsid w:val="00A834CC"/>
    <w:rsid w:val="00A840E0"/>
    <w:rsid w:val="00A84960"/>
    <w:rsid w:val="00A852B5"/>
    <w:rsid w:val="00A853B4"/>
    <w:rsid w:val="00A85573"/>
    <w:rsid w:val="00A85642"/>
    <w:rsid w:val="00A867D9"/>
    <w:rsid w:val="00A87881"/>
    <w:rsid w:val="00A90EC6"/>
    <w:rsid w:val="00A93786"/>
    <w:rsid w:val="00A93E44"/>
    <w:rsid w:val="00A9417F"/>
    <w:rsid w:val="00A97EAA"/>
    <w:rsid w:val="00AA128A"/>
    <w:rsid w:val="00AA1EC8"/>
    <w:rsid w:val="00AA22D5"/>
    <w:rsid w:val="00AA35E3"/>
    <w:rsid w:val="00AA3EFB"/>
    <w:rsid w:val="00AA5267"/>
    <w:rsid w:val="00AA6046"/>
    <w:rsid w:val="00AA724A"/>
    <w:rsid w:val="00AB0C0A"/>
    <w:rsid w:val="00AB0E96"/>
    <w:rsid w:val="00AB10D3"/>
    <w:rsid w:val="00AB10FE"/>
    <w:rsid w:val="00AB12A2"/>
    <w:rsid w:val="00AB1E6E"/>
    <w:rsid w:val="00AB2B73"/>
    <w:rsid w:val="00AB35FA"/>
    <w:rsid w:val="00AB3EC3"/>
    <w:rsid w:val="00AB5664"/>
    <w:rsid w:val="00AB594B"/>
    <w:rsid w:val="00AB5A43"/>
    <w:rsid w:val="00AC2585"/>
    <w:rsid w:val="00AC5255"/>
    <w:rsid w:val="00AC6500"/>
    <w:rsid w:val="00AC6A78"/>
    <w:rsid w:val="00AD1543"/>
    <w:rsid w:val="00AD1A44"/>
    <w:rsid w:val="00AD3C56"/>
    <w:rsid w:val="00AD4FAF"/>
    <w:rsid w:val="00AD5005"/>
    <w:rsid w:val="00AD56B3"/>
    <w:rsid w:val="00AD5DAD"/>
    <w:rsid w:val="00AE1EB7"/>
    <w:rsid w:val="00AE5B67"/>
    <w:rsid w:val="00AE79A4"/>
    <w:rsid w:val="00AE79DE"/>
    <w:rsid w:val="00AF0C61"/>
    <w:rsid w:val="00AF1923"/>
    <w:rsid w:val="00AF2008"/>
    <w:rsid w:val="00AF2059"/>
    <w:rsid w:val="00AF271C"/>
    <w:rsid w:val="00AF2A4C"/>
    <w:rsid w:val="00AF2E10"/>
    <w:rsid w:val="00AF3219"/>
    <w:rsid w:val="00AF39EB"/>
    <w:rsid w:val="00AF79B0"/>
    <w:rsid w:val="00B00480"/>
    <w:rsid w:val="00B02776"/>
    <w:rsid w:val="00B031E4"/>
    <w:rsid w:val="00B037D1"/>
    <w:rsid w:val="00B04B33"/>
    <w:rsid w:val="00B07906"/>
    <w:rsid w:val="00B10EBB"/>
    <w:rsid w:val="00B12920"/>
    <w:rsid w:val="00B12A46"/>
    <w:rsid w:val="00B133FA"/>
    <w:rsid w:val="00B13B0B"/>
    <w:rsid w:val="00B15BB6"/>
    <w:rsid w:val="00B20455"/>
    <w:rsid w:val="00B20B8B"/>
    <w:rsid w:val="00B21423"/>
    <w:rsid w:val="00B21C87"/>
    <w:rsid w:val="00B26A0C"/>
    <w:rsid w:val="00B26E92"/>
    <w:rsid w:val="00B26F6D"/>
    <w:rsid w:val="00B300EB"/>
    <w:rsid w:val="00B311A6"/>
    <w:rsid w:val="00B3184D"/>
    <w:rsid w:val="00B32118"/>
    <w:rsid w:val="00B32201"/>
    <w:rsid w:val="00B326B5"/>
    <w:rsid w:val="00B33051"/>
    <w:rsid w:val="00B33625"/>
    <w:rsid w:val="00B34781"/>
    <w:rsid w:val="00B35491"/>
    <w:rsid w:val="00B35C42"/>
    <w:rsid w:val="00B36161"/>
    <w:rsid w:val="00B36305"/>
    <w:rsid w:val="00B403A2"/>
    <w:rsid w:val="00B40919"/>
    <w:rsid w:val="00B40EED"/>
    <w:rsid w:val="00B4186B"/>
    <w:rsid w:val="00B4246A"/>
    <w:rsid w:val="00B43C6B"/>
    <w:rsid w:val="00B4561C"/>
    <w:rsid w:val="00B45E85"/>
    <w:rsid w:val="00B46CB9"/>
    <w:rsid w:val="00B47E29"/>
    <w:rsid w:val="00B50728"/>
    <w:rsid w:val="00B508B7"/>
    <w:rsid w:val="00B52378"/>
    <w:rsid w:val="00B53129"/>
    <w:rsid w:val="00B5320A"/>
    <w:rsid w:val="00B5445A"/>
    <w:rsid w:val="00B54AA3"/>
    <w:rsid w:val="00B5550D"/>
    <w:rsid w:val="00B56DA1"/>
    <w:rsid w:val="00B575C1"/>
    <w:rsid w:val="00B57839"/>
    <w:rsid w:val="00B601DF"/>
    <w:rsid w:val="00B60FC2"/>
    <w:rsid w:val="00B61082"/>
    <w:rsid w:val="00B63918"/>
    <w:rsid w:val="00B63A0D"/>
    <w:rsid w:val="00B6442C"/>
    <w:rsid w:val="00B64A86"/>
    <w:rsid w:val="00B65E13"/>
    <w:rsid w:val="00B67068"/>
    <w:rsid w:val="00B713C0"/>
    <w:rsid w:val="00B72915"/>
    <w:rsid w:val="00B73022"/>
    <w:rsid w:val="00B734D2"/>
    <w:rsid w:val="00B736C1"/>
    <w:rsid w:val="00B75372"/>
    <w:rsid w:val="00B75B2D"/>
    <w:rsid w:val="00B770C3"/>
    <w:rsid w:val="00B81071"/>
    <w:rsid w:val="00B85378"/>
    <w:rsid w:val="00B90295"/>
    <w:rsid w:val="00B90539"/>
    <w:rsid w:val="00B905AA"/>
    <w:rsid w:val="00B90A39"/>
    <w:rsid w:val="00B91C51"/>
    <w:rsid w:val="00B91F48"/>
    <w:rsid w:val="00B92836"/>
    <w:rsid w:val="00B9421A"/>
    <w:rsid w:val="00B9449F"/>
    <w:rsid w:val="00B95D34"/>
    <w:rsid w:val="00BA02BD"/>
    <w:rsid w:val="00BA148F"/>
    <w:rsid w:val="00BA346C"/>
    <w:rsid w:val="00BA4B0F"/>
    <w:rsid w:val="00BA5D36"/>
    <w:rsid w:val="00BA5FAB"/>
    <w:rsid w:val="00BA75F3"/>
    <w:rsid w:val="00BA788E"/>
    <w:rsid w:val="00BB01C3"/>
    <w:rsid w:val="00BB0B43"/>
    <w:rsid w:val="00BB141F"/>
    <w:rsid w:val="00BB2427"/>
    <w:rsid w:val="00BB3358"/>
    <w:rsid w:val="00BB3750"/>
    <w:rsid w:val="00BB44EF"/>
    <w:rsid w:val="00BB483C"/>
    <w:rsid w:val="00BB7543"/>
    <w:rsid w:val="00BC1E40"/>
    <w:rsid w:val="00BC3C47"/>
    <w:rsid w:val="00BC657E"/>
    <w:rsid w:val="00BC7600"/>
    <w:rsid w:val="00BD0BDC"/>
    <w:rsid w:val="00BD0E80"/>
    <w:rsid w:val="00BD1156"/>
    <w:rsid w:val="00BD2674"/>
    <w:rsid w:val="00BD54ED"/>
    <w:rsid w:val="00BD6619"/>
    <w:rsid w:val="00BD7035"/>
    <w:rsid w:val="00BD7405"/>
    <w:rsid w:val="00BD7460"/>
    <w:rsid w:val="00BE372E"/>
    <w:rsid w:val="00BE5068"/>
    <w:rsid w:val="00BE5F04"/>
    <w:rsid w:val="00BE6B69"/>
    <w:rsid w:val="00BE6DCE"/>
    <w:rsid w:val="00BE6F74"/>
    <w:rsid w:val="00BE7187"/>
    <w:rsid w:val="00BE7DE4"/>
    <w:rsid w:val="00BF0864"/>
    <w:rsid w:val="00BF09F7"/>
    <w:rsid w:val="00BF14FE"/>
    <w:rsid w:val="00BF1518"/>
    <w:rsid w:val="00BF2403"/>
    <w:rsid w:val="00BF2E26"/>
    <w:rsid w:val="00BF31B3"/>
    <w:rsid w:val="00BF4436"/>
    <w:rsid w:val="00BF45D6"/>
    <w:rsid w:val="00BF5C81"/>
    <w:rsid w:val="00BF6ABB"/>
    <w:rsid w:val="00BF7490"/>
    <w:rsid w:val="00C0063B"/>
    <w:rsid w:val="00C01C46"/>
    <w:rsid w:val="00C02E5F"/>
    <w:rsid w:val="00C03DDE"/>
    <w:rsid w:val="00C042D8"/>
    <w:rsid w:val="00C04914"/>
    <w:rsid w:val="00C054F6"/>
    <w:rsid w:val="00C10ACB"/>
    <w:rsid w:val="00C112F3"/>
    <w:rsid w:val="00C11F3A"/>
    <w:rsid w:val="00C1222E"/>
    <w:rsid w:val="00C15FB7"/>
    <w:rsid w:val="00C20A78"/>
    <w:rsid w:val="00C229CD"/>
    <w:rsid w:val="00C22ECD"/>
    <w:rsid w:val="00C23C1A"/>
    <w:rsid w:val="00C24542"/>
    <w:rsid w:val="00C24A16"/>
    <w:rsid w:val="00C25720"/>
    <w:rsid w:val="00C27690"/>
    <w:rsid w:val="00C30FE0"/>
    <w:rsid w:val="00C32997"/>
    <w:rsid w:val="00C33259"/>
    <w:rsid w:val="00C33EBC"/>
    <w:rsid w:val="00C34518"/>
    <w:rsid w:val="00C37B0D"/>
    <w:rsid w:val="00C42321"/>
    <w:rsid w:val="00C42A22"/>
    <w:rsid w:val="00C435D0"/>
    <w:rsid w:val="00C44545"/>
    <w:rsid w:val="00C45456"/>
    <w:rsid w:val="00C47395"/>
    <w:rsid w:val="00C47906"/>
    <w:rsid w:val="00C50091"/>
    <w:rsid w:val="00C5145A"/>
    <w:rsid w:val="00C519C0"/>
    <w:rsid w:val="00C52332"/>
    <w:rsid w:val="00C52D2D"/>
    <w:rsid w:val="00C53997"/>
    <w:rsid w:val="00C53AC9"/>
    <w:rsid w:val="00C549C8"/>
    <w:rsid w:val="00C54C59"/>
    <w:rsid w:val="00C54F3A"/>
    <w:rsid w:val="00C61420"/>
    <w:rsid w:val="00C61A42"/>
    <w:rsid w:val="00C61BE3"/>
    <w:rsid w:val="00C635AD"/>
    <w:rsid w:val="00C639FF"/>
    <w:rsid w:val="00C6400A"/>
    <w:rsid w:val="00C64062"/>
    <w:rsid w:val="00C64887"/>
    <w:rsid w:val="00C65146"/>
    <w:rsid w:val="00C669F3"/>
    <w:rsid w:val="00C67646"/>
    <w:rsid w:val="00C70B6C"/>
    <w:rsid w:val="00C71FE7"/>
    <w:rsid w:val="00C73ED6"/>
    <w:rsid w:val="00C75435"/>
    <w:rsid w:val="00C76D8D"/>
    <w:rsid w:val="00C77D2F"/>
    <w:rsid w:val="00C80054"/>
    <w:rsid w:val="00C81B44"/>
    <w:rsid w:val="00C824E3"/>
    <w:rsid w:val="00C85202"/>
    <w:rsid w:val="00C85301"/>
    <w:rsid w:val="00C86508"/>
    <w:rsid w:val="00C86CCC"/>
    <w:rsid w:val="00C90707"/>
    <w:rsid w:val="00C914D7"/>
    <w:rsid w:val="00C92668"/>
    <w:rsid w:val="00C9332D"/>
    <w:rsid w:val="00C93F89"/>
    <w:rsid w:val="00C94E22"/>
    <w:rsid w:val="00C95E75"/>
    <w:rsid w:val="00C96B57"/>
    <w:rsid w:val="00CA18E6"/>
    <w:rsid w:val="00CA1C7C"/>
    <w:rsid w:val="00CA1D0C"/>
    <w:rsid w:val="00CA2C23"/>
    <w:rsid w:val="00CA2C37"/>
    <w:rsid w:val="00CA2CD8"/>
    <w:rsid w:val="00CA3B2C"/>
    <w:rsid w:val="00CA4704"/>
    <w:rsid w:val="00CA5774"/>
    <w:rsid w:val="00CA5F9F"/>
    <w:rsid w:val="00CA6212"/>
    <w:rsid w:val="00CA75E8"/>
    <w:rsid w:val="00CB04B0"/>
    <w:rsid w:val="00CB161D"/>
    <w:rsid w:val="00CB2E9B"/>
    <w:rsid w:val="00CB35D8"/>
    <w:rsid w:val="00CB39B3"/>
    <w:rsid w:val="00CB5598"/>
    <w:rsid w:val="00CB632C"/>
    <w:rsid w:val="00CB6A59"/>
    <w:rsid w:val="00CB74BE"/>
    <w:rsid w:val="00CB75C8"/>
    <w:rsid w:val="00CC04C3"/>
    <w:rsid w:val="00CC2D6B"/>
    <w:rsid w:val="00CC2EAD"/>
    <w:rsid w:val="00CC3142"/>
    <w:rsid w:val="00CC31E3"/>
    <w:rsid w:val="00CC43FD"/>
    <w:rsid w:val="00CC4489"/>
    <w:rsid w:val="00CC60D4"/>
    <w:rsid w:val="00CD1F61"/>
    <w:rsid w:val="00CD23E4"/>
    <w:rsid w:val="00CD2A1E"/>
    <w:rsid w:val="00CD36F4"/>
    <w:rsid w:val="00CD5128"/>
    <w:rsid w:val="00CD59F8"/>
    <w:rsid w:val="00CD71A0"/>
    <w:rsid w:val="00CD7999"/>
    <w:rsid w:val="00CD79C7"/>
    <w:rsid w:val="00CE0D54"/>
    <w:rsid w:val="00CE18FC"/>
    <w:rsid w:val="00CE2872"/>
    <w:rsid w:val="00CE4570"/>
    <w:rsid w:val="00CE4FBC"/>
    <w:rsid w:val="00CE5599"/>
    <w:rsid w:val="00CE6258"/>
    <w:rsid w:val="00CF0586"/>
    <w:rsid w:val="00CF0C2E"/>
    <w:rsid w:val="00CF12A1"/>
    <w:rsid w:val="00CF1F4B"/>
    <w:rsid w:val="00CF2389"/>
    <w:rsid w:val="00CF32D3"/>
    <w:rsid w:val="00CF402C"/>
    <w:rsid w:val="00CF52C8"/>
    <w:rsid w:val="00CF5617"/>
    <w:rsid w:val="00CF6E36"/>
    <w:rsid w:val="00D00039"/>
    <w:rsid w:val="00D004BC"/>
    <w:rsid w:val="00D02C12"/>
    <w:rsid w:val="00D0504B"/>
    <w:rsid w:val="00D074F7"/>
    <w:rsid w:val="00D07BC5"/>
    <w:rsid w:val="00D10D26"/>
    <w:rsid w:val="00D1123F"/>
    <w:rsid w:val="00D11BB2"/>
    <w:rsid w:val="00D13DAB"/>
    <w:rsid w:val="00D15A7F"/>
    <w:rsid w:val="00D162AB"/>
    <w:rsid w:val="00D16537"/>
    <w:rsid w:val="00D1690A"/>
    <w:rsid w:val="00D172F0"/>
    <w:rsid w:val="00D20896"/>
    <w:rsid w:val="00D220C8"/>
    <w:rsid w:val="00D2259C"/>
    <w:rsid w:val="00D22EC1"/>
    <w:rsid w:val="00D22F05"/>
    <w:rsid w:val="00D2303B"/>
    <w:rsid w:val="00D238C6"/>
    <w:rsid w:val="00D244A8"/>
    <w:rsid w:val="00D257F0"/>
    <w:rsid w:val="00D26FC3"/>
    <w:rsid w:val="00D270B8"/>
    <w:rsid w:val="00D311A4"/>
    <w:rsid w:val="00D323E5"/>
    <w:rsid w:val="00D3260A"/>
    <w:rsid w:val="00D3314E"/>
    <w:rsid w:val="00D333AB"/>
    <w:rsid w:val="00D3405F"/>
    <w:rsid w:val="00D344C9"/>
    <w:rsid w:val="00D3570F"/>
    <w:rsid w:val="00D368CC"/>
    <w:rsid w:val="00D36E5D"/>
    <w:rsid w:val="00D36EFC"/>
    <w:rsid w:val="00D37E2F"/>
    <w:rsid w:val="00D416F2"/>
    <w:rsid w:val="00D41982"/>
    <w:rsid w:val="00D4417C"/>
    <w:rsid w:val="00D44555"/>
    <w:rsid w:val="00D4461F"/>
    <w:rsid w:val="00D44F30"/>
    <w:rsid w:val="00D46BBF"/>
    <w:rsid w:val="00D472EE"/>
    <w:rsid w:val="00D505FF"/>
    <w:rsid w:val="00D52002"/>
    <w:rsid w:val="00D52063"/>
    <w:rsid w:val="00D529B9"/>
    <w:rsid w:val="00D53E39"/>
    <w:rsid w:val="00D5415A"/>
    <w:rsid w:val="00D541D7"/>
    <w:rsid w:val="00D55B14"/>
    <w:rsid w:val="00D56F48"/>
    <w:rsid w:val="00D57460"/>
    <w:rsid w:val="00D60D2A"/>
    <w:rsid w:val="00D61768"/>
    <w:rsid w:val="00D61A51"/>
    <w:rsid w:val="00D61DF3"/>
    <w:rsid w:val="00D62061"/>
    <w:rsid w:val="00D62551"/>
    <w:rsid w:val="00D626DB"/>
    <w:rsid w:val="00D62A5E"/>
    <w:rsid w:val="00D62D30"/>
    <w:rsid w:val="00D6491E"/>
    <w:rsid w:val="00D6782F"/>
    <w:rsid w:val="00D678AC"/>
    <w:rsid w:val="00D7031A"/>
    <w:rsid w:val="00D70462"/>
    <w:rsid w:val="00D706BA"/>
    <w:rsid w:val="00D71F6E"/>
    <w:rsid w:val="00D72204"/>
    <w:rsid w:val="00D738BA"/>
    <w:rsid w:val="00D73984"/>
    <w:rsid w:val="00D7402E"/>
    <w:rsid w:val="00D76051"/>
    <w:rsid w:val="00D7651C"/>
    <w:rsid w:val="00D77C02"/>
    <w:rsid w:val="00D77E0A"/>
    <w:rsid w:val="00D77F87"/>
    <w:rsid w:val="00D80338"/>
    <w:rsid w:val="00D81219"/>
    <w:rsid w:val="00D815A7"/>
    <w:rsid w:val="00D83C08"/>
    <w:rsid w:val="00D84A2D"/>
    <w:rsid w:val="00D85964"/>
    <w:rsid w:val="00D85A15"/>
    <w:rsid w:val="00D86321"/>
    <w:rsid w:val="00D878DD"/>
    <w:rsid w:val="00D93C88"/>
    <w:rsid w:val="00D93D7A"/>
    <w:rsid w:val="00D9458D"/>
    <w:rsid w:val="00D95452"/>
    <w:rsid w:val="00D96612"/>
    <w:rsid w:val="00D9690B"/>
    <w:rsid w:val="00D96ED3"/>
    <w:rsid w:val="00D97042"/>
    <w:rsid w:val="00D9704B"/>
    <w:rsid w:val="00D97349"/>
    <w:rsid w:val="00D975C7"/>
    <w:rsid w:val="00D97928"/>
    <w:rsid w:val="00D97DA6"/>
    <w:rsid w:val="00DA1413"/>
    <w:rsid w:val="00DA1B3A"/>
    <w:rsid w:val="00DA1E44"/>
    <w:rsid w:val="00DA24F9"/>
    <w:rsid w:val="00DA2B6A"/>
    <w:rsid w:val="00DA5976"/>
    <w:rsid w:val="00DA65A9"/>
    <w:rsid w:val="00DA6BE4"/>
    <w:rsid w:val="00DB0708"/>
    <w:rsid w:val="00DB1943"/>
    <w:rsid w:val="00DB1E80"/>
    <w:rsid w:val="00DB1F29"/>
    <w:rsid w:val="00DB3F14"/>
    <w:rsid w:val="00DB4C61"/>
    <w:rsid w:val="00DB581D"/>
    <w:rsid w:val="00DB6684"/>
    <w:rsid w:val="00DB6AD0"/>
    <w:rsid w:val="00DC103C"/>
    <w:rsid w:val="00DC5601"/>
    <w:rsid w:val="00DC57D0"/>
    <w:rsid w:val="00DC5DEA"/>
    <w:rsid w:val="00DC6EE9"/>
    <w:rsid w:val="00DC747A"/>
    <w:rsid w:val="00DC7B64"/>
    <w:rsid w:val="00DD057B"/>
    <w:rsid w:val="00DD27AB"/>
    <w:rsid w:val="00DD2AB1"/>
    <w:rsid w:val="00DD30E1"/>
    <w:rsid w:val="00DD39E7"/>
    <w:rsid w:val="00DD41FA"/>
    <w:rsid w:val="00DD5B50"/>
    <w:rsid w:val="00DD5F24"/>
    <w:rsid w:val="00DD5FB4"/>
    <w:rsid w:val="00DD69C2"/>
    <w:rsid w:val="00DD7399"/>
    <w:rsid w:val="00DD7732"/>
    <w:rsid w:val="00DD79E5"/>
    <w:rsid w:val="00DE1C2E"/>
    <w:rsid w:val="00DE2B00"/>
    <w:rsid w:val="00DE5C29"/>
    <w:rsid w:val="00DE7A1E"/>
    <w:rsid w:val="00DE7D41"/>
    <w:rsid w:val="00DF0A57"/>
    <w:rsid w:val="00DF0A90"/>
    <w:rsid w:val="00DF0B9A"/>
    <w:rsid w:val="00DF247E"/>
    <w:rsid w:val="00DF3D0F"/>
    <w:rsid w:val="00DF42E8"/>
    <w:rsid w:val="00DF4DCB"/>
    <w:rsid w:val="00DF5B06"/>
    <w:rsid w:val="00DF6B2D"/>
    <w:rsid w:val="00DF71C5"/>
    <w:rsid w:val="00E00B1F"/>
    <w:rsid w:val="00E00CC6"/>
    <w:rsid w:val="00E02599"/>
    <w:rsid w:val="00E03A32"/>
    <w:rsid w:val="00E04D7C"/>
    <w:rsid w:val="00E04DA1"/>
    <w:rsid w:val="00E050B8"/>
    <w:rsid w:val="00E0536D"/>
    <w:rsid w:val="00E05C4D"/>
    <w:rsid w:val="00E06A2C"/>
    <w:rsid w:val="00E072CC"/>
    <w:rsid w:val="00E074CD"/>
    <w:rsid w:val="00E1063B"/>
    <w:rsid w:val="00E1238B"/>
    <w:rsid w:val="00E14411"/>
    <w:rsid w:val="00E15D00"/>
    <w:rsid w:val="00E15E9A"/>
    <w:rsid w:val="00E16C9B"/>
    <w:rsid w:val="00E2061F"/>
    <w:rsid w:val="00E2331D"/>
    <w:rsid w:val="00E23776"/>
    <w:rsid w:val="00E241D7"/>
    <w:rsid w:val="00E25484"/>
    <w:rsid w:val="00E27260"/>
    <w:rsid w:val="00E27DAB"/>
    <w:rsid w:val="00E322B4"/>
    <w:rsid w:val="00E33449"/>
    <w:rsid w:val="00E334FE"/>
    <w:rsid w:val="00E34F68"/>
    <w:rsid w:val="00E35951"/>
    <w:rsid w:val="00E370AD"/>
    <w:rsid w:val="00E3761C"/>
    <w:rsid w:val="00E40185"/>
    <w:rsid w:val="00E40830"/>
    <w:rsid w:val="00E40AF1"/>
    <w:rsid w:val="00E40DC3"/>
    <w:rsid w:val="00E412CD"/>
    <w:rsid w:val="00E426FB"/>
    <w:rsid w:val="00E43F04"/>
    <w:rsid w:val="00E444BF"/>
    <w:rsid w:val="00E4641B"/>
    <w:rsid w:val="00E4653C"/>
    <w:rsid w:val="00E46673"/>
    <w:rsid w:val="00E4683A"/>
    <w:rsid w:val="00E46D8C"/>
    <w:rsid w:val="00E5205E"/>
    <w:rsid w:val="00E53A2C"/>
    <w:rsid w:val="00E54FE6"/>
    <w:rsid w:val="00E554D0"/>
    <w:rsid w:val="00E56DBF"/>
    <w:rsid w:val="00E57422"/>
    <w:rsid w:val="00E57DE0"/>
    <w:rsid w:val="00E6024C"/>
    <w:rsid w:val="00E61558"/>
    <w:rsid w:val="00E62494"/>
    <w:rsid w:val="00E631D3"/>
    <w:rsid w:val="00E63DB1"/>
    <w:rsid w:val="00E642FD"/>
    <w:rsid w:val="00E64CC6"/>
    <w:rsid w:val="00E66AC6"/>
    <w:rsid w:val="00E66CA6"/>
    <w:rsid w:val="00E67C82"/>
    <w:rsid w:val="00E7139B"/>
    <w:rsid w:val="00E71EA6"/>
    <w:rsid w:val="00E73D6F"/>
    <w:rsid w:val="00E75A26"/>
    <w:rsid w:val="00E75BA7"/>
    <w:rsid w:val="00E7720B"/>
    <w:rsid w:val="00E81532"/>
    <w:rsid w:val="00E83B8E"/>
    <w:rsid w:val="00E83CD1"/>
    <w:rsid w:val="00E844E4"/>
    <w:rsid w:val="00E84698"/>
    <w:rsid w:val="00E8503C"/>
    <w:rsid w:val="00E86763"/>
    <w:rsid w:val="00E877AC"/>
    <w:rsid w:val="00E87B51"/>
    <w:rsid w:val="00E87F72"/>
    <w:rsid w:val="00E91AE1"/>
    <w:rsid w:val="00E923E3"/>
    <w:rsid w:val="00E9262C"/>
    <w:rsid w:val="00E92C79"/>
    <w:rsid w:val="00E950F2"/>
    <w:rsid w:val="00E962AA"/>
    <w:rsid w:val="00E96FD7"/>
    <w:rsid w:val="00E971E9"/>
    <w:rsid w:val="00EA22CF"/>
    <w:rsid w:val="00EA3B92"/>
    <w:rsid w:val="00EA5551"/>
    <w:rsid w:val="00EA736B"/>
    <w:rsid w:val="00EB2826"/>
    <w:rsid w:val="00EB2E1F"/>
    <w:rsid w:val="00EB77F2"/>
    <w:rsid w:val="00EB7993"/>
    <w:rsid w:val="00EB7ECC"/>
    <w:rsid w:val="00EC1D1A"/>
    <w:rsid w:val="00EC201C"/>
    <w:rsid w:val="00EC27A3"/>
    <w:rsid w:val="00EC31B8"/>
    <w:rsid w:val="00EC3B7B"/>
    <w:rsid w:val="00EC5056"/>
    <w:rsid w:val="00EC50EA"/>
    <w:rsid w:val="00ED0224"/>
    <w:rsid w:val="00ED046B"/>
    <w:rsid w:val="00ED07C5"/>
    <w:rsid w:val="00ED160F"/>
    <w:rsid w:val="00ED1DB5"/>
    <w:rsid w:val="00ED2903"/>
    <w:rsid w:val="00ED2E4A"/>
    <w:rsid w:val="00ED3DC5"/>
    <w:rsid w:val="00ED3F36"/>
    <w:rsid w:val="00ED49E9"/>
    <w:rsid w:val="00ED4C79"/>
    <w:rsid w:val="00ED5198"/>
    <w:rsid w:val="00ED577D"/>
    <w:rsid w:val="00ED5F85"/>
    <w:rsid w:val="00ED70B4"/>
    <w:rsid w:val="00ED7566"/>
    <w:rsid w:val="00ED7D44"/>
    <w:rsid w:val="00EE01EB"/>
    <w:rsid w:val="00EE20C6"/>
    <w:rsid w:val="00EE23E2"/>
    <w:rsid w:val="00EE24CF"/>
    <w:rsid w:val="00EE5730"/>
    <w:rsid w:val="00EE59D1"/>
    <w:rsid w:val="00EE5BDA"/>
    <w:rsid w:val="00EF136A"/>
    <w:rsid w:val="00EF159A"/>
    <w:rsid w:val="00EF17CA"/>
    <w:rsid w:val="00EF2817"/>
    <w:rsid w:val="00EF2E9F"/>
    <w:rsid w:val="00EF4BB7"/>
    <w:rsid w:val="00EF5BC1"/>
    <w:rsid w:val="00EF5DDE"/>
    <w:rsid w:val="00EF69E2"/>
    <w:rsid w:val="00EF720E"/>
    <w:rsid w:val="00EF7C1B"/>
    <w:rsid w:val="00F019A2"/>
    <w:rsid w:val="00F02B72"/>
    <w:rsid w:val="00F0338C"/>
    <w:rsid w:val="00F03558"/>
    <w:rsid w:val="00F035C3"/>
    <w:rsid w:val="00F035E5"/>
    <w:rsid w:val="00F04352"/>
    <w:rsid w:val="00F06527"/>
    <w:rsid w:val="00F06575"/>
    <w:rsid w:val="00F07F31"/>
    <w:rsid w:val="00F12312"/>
    <w:rsid w:val="00F12521"/>
    <w:rsid w:val="00F12987"/>
    <w:rsid w:val="00F13493"/>
    <w:rsid w:val="00F14A83"/>
    <w:rsid w:val="00F14DE3"/>
    <w:rsid w:val="00F166A5"/>
    <w:rsid w:val="00F17F80"/>
    <w:rsid w:val="00F20D97"/>
    <w:rsid w:val="00F236AD"/>
    <w:rsid w:val="00F25D0F"/>
    <w:rsid w:val="00F30287"/>
    <w:rsid w:val="00F31201"/>
    <w:rsid w:val="00F3149B"/>
    <w:rsid w:val="00F3270F"/>
    <w:rsid w:val="00F33B3B"/>
    <w:rsid w:val="00F33EDD"/>
    <w:rsid w:val="00F34946"/>
    <w:rsid w:val="00F354DE"/>
    <w:rsid w:val="00F35A02"/>
    <w:rsid w:val="00F35B45"/>
    <w:rsid w:val="00F3714A"/>
    <w:rsid w:val="00F37565"/>
    <w:rsid w:val="00F414DC"/>
    <w:rsid w:val="00F4233D"/>
    <w:rsid w:val="00F45A40"/>
    <w:rsid w:val="00F50503"/>
    <w:rsid w:val="00F515C9"/>
    <w:rsid w:val="00F51B3C"/>
    <w:rsid w:val="00F52AF4"/>
    <w:rsid w:val="00F53172"/>
    <w:rsid w:val="00F555F9"/>
    <w:rsid w:val="00F55A0C"/>
    <w:rsid w:val="00F57376"/>
    <w:rsid w:val="00F6065B"/>
    <w:rsid w:val="00F61B83"/>
    <w:rsid w:val="00F61E1F"/>
    <w:rsid w:val="00F62CB2"/>
    <w:rsid w:val="00F636CD"/>
    <w:rsid w:val="00F65073"/>
    <w:rsid w:val="00F65405"/>
    <w:rsid w:val="00F65966"/>
    <w:rsid w:val="00F67B00"/>
    <w:rsid w:val="00F7326B"/>
    <w:rsid w:val="00F7369E"/>
    <w:rsid w:val="00F74523"/>
    <w:rsid w:val="00F76423"/>
    <w:rsid w:val="00F76606"/>
    <w:rsid w:val="00F76FD7"/>
    <w:rsid w:val="00F770D2"/>
    <w:rsid w:val="00F77A4B"/>
    <w:rsid w:val="00F77C3D"/>
    <w:rsid w:val="00F8182E"/>
    <w:rsid w:val="00F83C0D"/>
    <w:rsid w:val="00F84BD0"/>
    <w:rsid w:val="00F854C6"/>
    <w:rsid w:val="00F85548"/>
    <w:rsid w:val="00F8667D"/>
    <w:rsid w:val="00F87A3D"/>
    <w:rsid w:val="00F91423"/>
    <w:rsid w:val="00F92484"/>
    <w:rsid w:val="00F92DB6"/>
    <w:rsid w:val="00F93DFC"/>
    <w:rsid w:val="00F94F93"/>
    <w:rsid w:val="00F95975"/>
    <w:rsid w:val="00FA16F7"/>
    <w:rsid w:val="00FA1763"/>
    <w:rsid w:val="00FA19AF"/>
    <w:rsid w:val="00FA2747"/>
    <w:rsid w:val="00FA2C7F"/>
    <w:rsid w:val="00FA3E60"/>
    <w:rsid w:val="00FA58AC"/>
    <w:rsid w:val="00FA5B3B"/>
    <w:rsid w:val="00FA5D6F"/>
    <w:rsid w:val="00FA67D9"/>
    <w:rsid w:val="00FA714A"/>
    <w:rsid w:val="00FA7DD3"/>
    <w:rsid w:val="00FB2BD4"/>
    <w:rsid w:val="00FB3CCA"/>
    <w:rsid w:val="00FB3F12"/>
    <w:rsid w:val="00FB43FA"/>
    <w:rsid w:val="00FB45D1"/>
    <w:rsid w:val="00FB4E19"/>
    <w:rsid w:val="00FB54B9"/>
    <w:rsid w:val="00FB6DD1"/>
    <w:rsid w:val="00FC05BA"/>
    <w:rsid w:val="00FC1D7B"/>
    <w:rsid w:val="00FC210C"/>
    <w:rsid w:val="00FC47AD"/>
    <w:rsid w:val="00FC6EAE"/>
    <w:rsid w:val="00FC7894"/>
    <w:rsid w:val="00FD25DE"/>
    <w:rsid w:val="00FD4C38"/>
    <w:rsid w:val="00FD579C"/>
    <w:rsid w:val="00FD66F2"/>
    <w:rsid w:val="00FD75B6"/>
    <w:rsid w:val="00FD7F90"/>
    <w:rsid w:val="00FE0063"/>
    <w:rsid w:val="00FE05DD"/>
    <w:rsid w:val="00FE0CA8"/>
    <w:rsid w:val="00FE0F3A"/>
    <w:rsid w:val="00FE1488"/>
    <w:rsid w:val="00FE1ED0"/>
    <w:rsid w:val="00FE2A61"/>
    <w:rsid w:val="00FE61BC"/>
    <w:rsid w:val="00FE6679"/>
    <w:rsid w:val="00FF0059"/>
    <w:rsid w:val="00FF120A"/>
    <w:rsid w:val="00FF223B"/>
    <w:rsid w:val="00FF2B65"/>
    <w:rsid w:val="00FF381D"/>
    <w:rsid w:val="00FF41CF"/>
    <w:rsid w:val="00FF4790"/>
    <w:rsid w:val="00FF483F"/>
    <w:rsid w:val="00FF4D7C"/>
    <w:rsid w:val="00FF4F80"/>
    <w:rsid w:val="00FF5EDA"/>
    <w:rsid w:val="00FF63F2"/>
    <w:rsid w:val="00FF6BDB"/>
    <w:rsid w:val="72C57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456C1C6"/>
  <w15:docId w15:val="{900DD985-F21F-435C-B99A-4E7EE569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1764"/>
    <w:pPr>
      <w:widowControl w:val="0"/>
      <w:autoSpaceDE w:val="0"/>
      <w:autoSpaceDN w:val="0"/>
      <w:adjustRightInd w:val="0"/>
    </w:pPr>
  </w:style>
  <w:style w:type="paragraph" w:styleId="Heading1">
    <w:name w:val="heading 1"/>
    <w:next w:val="BodyText"/>
    <w:link w:val="Heading1Char"/>
    <w:qFormat/>
    <w:rsid w:val="00D3314E"/>
    <w:pPr>
      <w:keepNext/>
      <w:keepLines/>
      <w:widowControl w:val="0"/>
      <w:autoSpaceDE w:val="0"/>
      <w:autoSpaceDN w:val="0"/>
      <w:adjustRightInd w:val="0"/>
      <w:spacing w:after="220"/>
      <w:ind w:left="360" w:hanging="360"/>
      <w:outlineLvl w:val="0"/>
    </w:pPr>
    <w:rPr>
      <w:rFonts w:eastAsiaTheme="majorEastAsia" w:cstheme="majorBidi"/>
      <w:bCs/>
      <w:u w:val="single"/>
    </w:rPr>
  </w:style>
  <w:style w:type="paragraph" w:styleId="Heading2">
    <w:name w:val="heading 2"/>
    <w:basedOn w:val="BodyText"/>
    <w:next w:val="Normal"/>
    <w:link w:val="Heading2Char"/>
    <w:qFormat/>
    <w:rsid w:val="00A75AC8"/>
    <w:pPr>
      <w:keepNext/>
      <w:ind w:left="720" w:hanging="720"/>
      <w:outlineLvl w:val="1"/>
    </w:pPr>
    <w:rPr>
      <w:rFonts w:eastAsiaTheme="majorEastAsia" w:cstheme="majorBidi"/>
      <w:u w:val="single"/>
    </w:rPr>
  </w:style>
  <w:style w:type="paragraph" w:styleId="Heading3">
    <w:name w:val="heading 3"/>
    <w:basedOn w:val="BodyText3"/>
    <w:next w:val="Normal"/>
    <w:link w:val="Heading3Char"/>
    <w:unhideWhenUsed/>
    <w:rsid w:val="00983FF2"/>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0A7C"/>
  </w:style>
  <w:style w:type="paragraph" w:styleId="TOC1">
    <w:name w:val="toc 1"/>
    <w:basedOn w:val="Normal"/>
    <w:next w:val="Normal"/>
    <w:uiPriority w:val="39"/>
    <w:qFormat/>
    <w:rsid w:val="00DD057B"/>
    <w:pPr>
      <w:tabs>
        <w:tab w:val="right" w:leader="dot" w:pos="9360"/>
      </w:tabs>
      <w:ind w:left="720" w:hanging="720"/>
    </w:pPr>
  </w:style>
  <w:style w:type="paragraph" w:styleId="TOC2">
    <w:name w:val="toc 2"/>
    <w:basedOn w:val="Normal"/>
    <w:next w:val="Normal"/>
    <w:autoRedefine/>
    <w:uiPriority w:val="39"/>
    <w:qFormat/>
    <w:rsid w:val="00382FB1"/>
    <w:pPr>
      <w:tabs>
        <w:tab w:val="right" w:leader="dot" w:pos="9350"/>
      </w:tabs>
      <w:ind w:left="1440" w:hanging="720"/>
    </w:pPr>
  </w:style>
  <w:style w:type="character" w:styleId="Hyperlink">
    <w:name w:val="Hyperlink"/>
    <w:basedOn w:val="DefaultParagraphFont"/>
    <w:uiPriority w:val="99"/>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link w:val="FooterChar"/>
    <w:uiPriority w:val="99"/>
    <w:rsid w:val="002F1017"/>
    <w:pPr>
      <w:tabs>
        <w:tab w:val="center" w:pos="4320"/>
        <w:tab w:val="right" w:pos="8640"/>
      </w:tabs>
    </w:pPr>
  </w:style>
  <w:style w:type="character" w:styleId="PageNumber">
    <w:name w:val="page number"/>
    <w:basedOn w:val="DefaultParagraphFont"/>
    <w:rsid w:val="002F1017"/>
  </w:style>
  <w:style w:type="paragraph" w:styleId="BalloonText">
    <w:name w:val="Balloon Text"/>
    <w:basedOn w:val="Normal"/>
    <w:semiHidden/>
    <w:rsid w:val="001E64B5"/>
    <w:rPr>
      <w:rFonts w:ascii="Tahoma" w:hAnsi="Tahoma" w:cs="Tahoma"/>
      <w:sz w:val="16"/>
      <w:szCs w:val="16"/>
    </w:rPr>
  </w:style>
  <w:style w:type="character" w:customStyle="1" w:styleId="Heading1Char">
    <w:name w:val="Heading 1 Char"/>
    <w:basedOn w:val="DefaultParagraphFont"/>
    <w:link w:val="Heading1"/>
    <w:rsid w:val="00D3314E"/>
    <w:rPr>
      <w:rFonts w:eastAsiaTheme="majorEastAsia" w:cstheme="majorBidi"/>
      <w:bCs/>
      <w:u w:val="single"/>
    </w:rPr>
  </w:style>
  <w:style w:type="paragraph" w:styleId="TOC3">
    <w:name w:val="toc 3"/>
    <w:basedOn w:val="Normal"/>
    <w:next w:val="Normal"/>
    <w:autoRedefine/>
    <w:uiPriority w:val="39"/>
    <w:semiHidden/>
    <w:qFormat/>
    <w:rsid w:val="00DD30E1"/>
    <w:pPr>
      <w:ind w:left="480"/>
    </w:pPr>
  </w:style>
  <w:style w:type="paragraph" w:styleId="ListParagraph">
    <w:name w:val="List Paragraph"/>
    <w:basedOn w:val="Normal"/>
    <w:uiPriority w:val="34"/>
    <w:qFormat/>
    <w:rsid w:val="005C5DEF"/>
    <w:pPr>
      <w:ind w:left="720"/>
      <w:contextualSpacing/>
    </w:pPr>
  </w:style>
  <w:style w:type="paragraph" w:styleId="TOCHeading">
    <w:name w:val="TOC Heading"/>
    <w:basedOn w:val="Heading1"/>
    <w:next w:val="Normal"/>
    <w:uiPriority w:val="39"/>
    <w:unhideWhenUsed/>
    <w:qFormat/>
    <w:rsid w:val="00DB4C61"/>
    <w:pPr>
      <w:spacing w:line="276" w:lineRule="auto"/>
      <w:jc w:val="center"/>
      <w:outlineLvl w:val="9"/>
    </w:pPr>
    <w:rPr>
      <w:szCs w:val="28"/>
      <w:u w:val="none"/>
    </w:rPr>
  </w:style>
  <w:style w:type="character" w:styleId="CommentReference">
    <w:name w:val="annotation reference"/>
    <w:basedOn w:val="DefaultParagraphFont"/>
    <w:semiHidden/>
    <w:unhideWhenUsed/>
    <w:rsid w:val="00D7031A"/>
    <w:rPr>
      <w:sz w:val="16"/>
      <w:szCs w:val="16"/>
    </w:rPr>
  </w:style>
  <w:style w:type="paragraph" w:styleId="CommentText">
    <w:name w:val="annotation text"/>
    <w:basedOn w:val="Normal"/>
    <w:link w:val="CommentTextChar"/>
    <w:semiHidden/>
    <w:unhideWhenUsed/>
    <w:rsid w:val="00D7031A"/>
    <w:rPr>
      <w:sz w:val="20"/>
      <w:szCs w:val="20"/>
    </w:rPr>
  </w:style>
  <w:style w:type="character" w:customStyle="1" w:styleId="CommentTextChar">
    <w:name w:val="Comment Text Char"/>
    <w:basedOn w:val="DefaultParagraphFont"/>
    <w:link w:val="CommentText"/>
    <w:semiHidden/>
    <w:rsid w:val="00D7031A"/>
    <w:rPr>
      <w:sz w:val="20"/>
      <w:szCs w:val="20"/>
    </w:rPr>
  </w:style>
  <w:style w:type="paragraph" w:styleId="CommentSubject">
    <w:name w:val="annotation subject"/>
    <w:basedOn w:val="CommentText"/>
    <w:next w:val="CommentText"/>
    <w:link w:val="CommentSubjectChar"/>
    <w:semiHidden/>
    <w:unhideWhenUsed/>
    <w:rsid w:val="00D7031A"/>
    <w:rPr>
      <w:b/>
      <w:bCs/>
    </w:rPr>
  </w:style>
  <w:style w:type="character" w:customStyle="1" w:styleId="CommentSubjectChar">
    <w:name w:val="Comment Subject Char"/>
    <w:basedOn w:val="CommentTextChar"/>
    <w:link w:val="CommentSubject"/>
    <w:semiHidden/>
    <w:rsid w:val="00D7031A"/>
    <w:rPr>
      <w:b/>
      <w:bCs/>
      <w:sz w:val="20"/>
      <w:szCs w:val="20"/>
    </w:rPr>
  </w:style>
  <w:style w:type="paragraph" w:styleId="Revision">
    <w:name w:val="Revision"/>
    <w:hidden/>
    <w:uiPriority w:val="99"/>
    <w:semiHidden/>
    <w:rsid w:val="006976E1"/>
  </w:style>
  <w:style w:type="character" w:styleId="UnresolvedMention">
    <w:name w:val="Unresolved Mention"/>
    <w:basedOn w:val="DefaultParagraphFont"/>
    <w:uiPriority w:val="99"/>
    <w:semiHidden/>
    <w:unhideWhenUsed/>
    <w:rsid w:val="004A72CC"/>
    <w:rPr>
      <w:color w:val="605E5C"/>
      <w:shd w:val="clear" w:color="auto" w:fill="E1DFDD"/>
    </w:rPr>
  </w:style>
  <w:style w:type="character" w:customStyle="1" w:styleId="FooterChar">
    <w:name w:val="Footer Char"/>
    <w:basedOn w:val="DefaultParagraphFont"/>
    <w:link w:val="Footer"/>
    <w:uiPriority w:val="99"/>
    <w:rsid w:val="00E950F2"/>
  </w:style>
  <w:style w:type="paragraph" w:styleId="BodyText">
    <w:name w:val="Body Text"/>
    <w:link w:val="BodyTextChar"/>
    <w:rsid w:val="00983FF2"/>
    <w:pPr>
      <w:spacing w:after="220"/>
    </w:pPr>
    <w:rPr>
      <w:rFonts w:eastAsiaTheme="minorHAnsi"/>
    </w:rPr>
  </w:style>
  <w:style w:type="character" w:customStyle="1" w:styleId="BodyTextChar">
    <w:name w:val="Body Text Char"/>
    <w:basedOn w:val="DefaultParagraphFont"/>
    <w:link w:val="BodyText"/>
    <w:rsid w:val="00983FF2"/>
    <w:rPr>
      <w:rFonts w:eastAsiaTheme="minorHAnsi"/>
    </w:rPr>
  </w:style>
  <w:style w:type="paragraph" w:customStyle="1" w:styleId="BodyText-table">
    <w:name w:val="Body Text - table"/>
    <w:qFormat/>
    <w:rsid w:val="00983FF2"/>
    <w:rPr>
      <w:rFonts w:eastAsiaTheme="minorHAnsi" w:cstheme="minorBidi"/>
    </w:rPr>
  </w:style>
  <w:style w:type="character" w:customStyle="1" w:styleId="Heading2Char">
    <w:name w:val="Heading 2 Char"/>
    <w:basedOn w:val="DefaultParagraphFont"/>
    <w:link w:val="Heading2"/>
    <w:rsid w:val="00A75AC8"/>
    <w:rPr>
      <w:rFonts w:eastAsiaTheme="majorEastAsia" w:cstheme="majorBidi"/>
      <w:u w:val="single"/>
    </w:rPr>
  </w:style>
  <w:style w:type="paragraph" w:styleId="BodyText2">
    <w:name w:val="Body Text 2"/>
    <w:link w:val="BodyText2Char"/>
    <w:rsid w:val="00F13493"/>
    <w:pPr>
      <w:spacing w:after="220"/>
      <w:ind w:left="360"/>
    </w:pPr>
    <w:rPr>
      <w:rFonts w:eastAsiaTheme="majorEastAsia" w:cstheme="majorBidi"/>
    </w:rPr>
  </w:style>
  <w:style w:type="character" w:customStyle="1" w:styleId="BodyText2Char">
    <w:name w:val="Body Text 2 Char"/>
    <w:basedOn w:val="DefaultParagraphFont"/>
    <w:link w:val="BodyText2"/>
    <w:rsid w:val="00F13493"/>
    <w:rPr>
      <w:rFonts w:eastAsiaTheme="majorEastAsia" w:cstheme="majorBidi"/>
    </w:rPr>
  </w:style>
  <w:style w:type="paragraph" w:styleId="BodyText3">
    <w:name w:val="Body Text 3"/>
    <w:basedOn w:val="BodyText"/>
    <w:link w:val="BodyText3Char"/>
    <w:rsid w:val="00983FF2"/>
    <w:pPr>
      <w:ind w:left="720"/>
    </w:pPr>
    <w:rPr>
      <w:rFonts w:eastAsiaTheme="majorEastAsia" w:cstheme="majorBidi"/>
    </w:rPr>
  </w:style>
  <w:style w:type="character" w:customStyle="1" w:styleId="BodyText3Char">
    <w:name w:val="Body Text 3 Char"/>
    <w:basedOn w:val="DefaultParagraphFont"/>
    <w:link w:val="BodyText3"/>
    <w:rsid w:val="00983FF2"/>
    <w:rPr>
      <w:rFonts w:eastAsiaTheme="majorEastAsia" w:cstheme="majorBidi"/>
    </w:rPr>
  </w:style>
  <w:style w:type="character" w:customStyle="1" w:styleId="Commitment">
    <w:name w:val="Commitment"/>
    <w:basedOn w:val="DefaultParagraphFont"/>
    <w:uiPriority w:val="1"/>
    <w:qFormat/>
    <w:rsid w:val="00983FF2"/>
    <w:rPr>
      <w:i/>
      <w:iCs/>
    </w:rPr>
  </w:style>
  <w:style w:type="paragraph" w:customStyle="1" w:styleId="EffectiveDate">
    <w:name w:val="Effective Date"/>
    <w:next w:val="BodyText"/>
    <w:qFormat/>
    <w:rsid w:val="00983FF2"/>
    <w:pPr>
      <w:spacing w:before="220" w:after="440"/>
      <w:jc w:val="center"/>
    </w:pPr>
  </w:style>
  <w:style w:type="paragraph" w:styleId="Title">
    <w:name w:val="Title"/>
    <w:basedOn w:val="Normal"/>
    <w:next w:val="Normal"/>
    <w:link w:val="TitleChar"/>
    <w:qFormat/>
    <w:rsid w:val="00983FF2"/>
    <w:pPr>
      <w:widowControl/>
      <w:spacing w:before="220" w:after="220"/>
      <w:jc w:val="center"/>
    </w:pPr>
  </w:style>
  <w:style w:type="character" w:customStyle="1" w:styleId="TitleChar">
    <w:name w:val="Title Char"/>
    <w:basedOn w:val="DefaultParagraphFont"/>
    <w:link w:val="Title"/>
    <w:rsid w:val="00983FF2"/>
  </w:style>
  <w:style w:type="paragraph" w:customStyle="1" w:styleId="END">
    <w:name w:val="END"/>
    <w:basedOn w:val="Title"/>
    <w:qFormat/>
    <w:rsid w:val="00983FF2"/>
    <w:pPr>
      <w:spacing w:before="440" w:after="440"/>
    </w:pPr>
  </w:style>
  <w:style w:type="character" w:customStyle="1" w:styleId="Heading3Char">
    <w:name w:val="Heading 3 Char"/>
    <w:basedOn w:val="DefaultParagraphFont"/>
    <w:link w:val="Heading3"/>
    <w:rsid w:val="00983FF2"/>
    <w:rPr>
      <w:rFonts w:eastAsiaTheme="majorEastAsia" w:cstheme="majorBidi"/>
    </w:rPr>
  </w:style>
  <w:style w:type="paragraph" w:customStyle="1" w:styleId="IMCIP">
    <w:name w:val="IMC/IP #"/>
    <w:rsid w:val="00983FF2"/>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983FF2"/>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983FF2"/>
    <w:rPr>
      <w:rFonts w:eastAsiaTheme="minorHAnsi"/>
    </w:rPr>
  </w:style>
  <w:style w:type="paragraph" w:styleId="ListBullet2">
    <w:name w:val="List Bullet 2"/>
    <w:basedOn w:val="Normal"/>
    <w:unhideWhenUsed/>
    <w:rsid w:val="000154D2"/>
    <w:pPr>
      <w:numPr>
        <w:numId w:val="5"/>
      </w:numPr>
      <w:spacing w:after="220"/>
    </w:pPr>
  </w:style>
  <w:style w:type="paragraph" w:customStyle="1" w:styleId="BodyText4">
    <w:name w:val="Body Text 4"/>
    <w:basedOn w:val="BodyText3"/>
    <w:qFormat/>
    <w:rsid w:val="007568CA"/>
    <w:pPr>
      <w:ind w:left="1080"/>
    </w:pPr>
  </w:style>
  <w:style w:type="paragraph" w:customStyle="1" w:styleId="attachmenttitle">
    <w:name w:val="attachment title"/>
    <w:basedOn w:val="Heading1"/>
    <w:next w:val="BodyText"/>
    <w:qFormat/>
    <w:rsid w:val="00654D11"/>
    <w:pPr>
      <w:ind w:left="0" w:firstLine="0"/>
      <w:jc w:val="center"/>
    </w:pPr>
    <w:rPr>
      <w:rFonts w:eastAsia="Times New Roman" w:cs="Arial"/>
      <w:bCs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9153">
      <w:bodyDiv w:val="1"/>
      <w:marLeft w:val="0"/>
      <w:marRight w:val="0"/>
      <w:marTop w:val="0"/>
      <w:marBottom w:val="0"/>
      <w:divBdr>
        <w:top w:val="none" w:sz="0" w:space="0" w:color="auto"/>
        <w:left w:val="none" w:sz="0" w:space="0" w:color="auto"/>
        <w:bottom w:val="none" w:sz="0" w:space="0" w:color="auto"/>
        <w:right w:val="none" w:sz="0" w:space="0" w:color="auto"/>
      </w:divBdr>
    </w:div>
    <w:div w:id="27262994">
      <w:bodyDiv w:val="1"/>
      <w:marLeft w:val="0"/>
      <w:marRight w:val="0"/>
      <w:marTop w:val="0"/>
      <w:marBottom w:val="0"/>
      <w:divBdr>
        <w:top w:val="none" w:sz="0" w:space="0" w:color="auto"/>
        <w:left w:val="none" w:sz="0" w:space="0" w:color="auto"/>
        <w:bottom w:val="none" w:sz="0" w:space="0" w:color="auto"/>
        <w:right w:val="none" w:sz="0" w:space="0" w:color="auto"/>
      </w:divBdr>
    </w:div>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82089722">
      <w:bodyDiv w:val="1"/>
      <w:marLeft w:val="0"/>
      <w:marRight w:val="0"/>
      <w:marTop w:val="0"/>
      <w:marBottom w:val="0"/>
      <w:divBdr>
        <w:top w:val="none" w:sz="0" w:space="0" w:color="auto"/>
        <w:left w:val="none" w:sz="0" w:space="0" w:color="auto"/>
        <w:bottom w:val="none" w:sz="0" w:space="0" w:color="auto"/>
        <w:right w:val="none" w:sz="0" w:space="0" w:color="auto"/>
      </w:divBdr>
    </w:div>
    <w:div w:id="202910850">
      <w:bodyDiv w:val="1"/>
      <w:marLeft w:val="0"/>
      <w:marRight w:val="0"/>
      <w:marTop w:val="0"/>
      <w:marBottom w:val="0"/>
      <w:divBdr>
        <w:top w:val="none" w:sz="0" w:space="0" w:color="auto"/>
        <w:left w:val="none" w:sz="0" w:space="0" w:color="auto"/>
        <w:bottom w:val="none" w:sz="0" w:space="0" w:color="auto"/>
        <w:right w:val="none" w:sz="0" w:space="0" w:color="auto"/>
      </w:divBdr>
    </w:div>
    <w:div w:id="246353046">
      <w:bodyDiv w:val="1"/>
      <w:marLeft w:val="0"/>
      <w:marRight w:val="0"/>
      <w:marTop w:val="0"/>
      <w:marBottom w:val="0"/>
      <w:divBdr>
        <w:top w:val="none" w:sz="0" w:space="0" w:color="auto"/>
        <w:left w:val="none" w:sz="0" w:space="0" w:color="auto"/>
        <w:bottom w:val="none" w:sz="0" w:space="0" w:color="auto"/>
        <w:right w:val="none" w:sz="0" w:space="0" w:color="auto"/>
      </w:divBdr>
    </w:div>
    <w:div w:id="542599615">
      <w:bodyDiv w:val="1"/>
      <w:marLeft w:val="0"/>
      <w:marRight w:val="0"/>
      <w:marTop w:val="0"/>
      <w:marBottom w:val="0"/>
      <w:divBdr>
        <w:top w:val="none" w:sz="0" w:space="0" w:color="auto"/>
        <w:left w:val="none" w:sz="0" w:space="0" w:color="auto"/>
        <w:bottom w:val="none" w:sz="0" w:space="0" w:color="auto"/>
        <w:right w:val="none" w:sz="0" w:space="0" w:color="auto"/>
      </w:divBdr>
    </w:div>
    <w:div w:id="635985060">
      <w:bodyDiv w:val="1"/>
      <w:marLeft w:val="0"/>
      <w:marRight w:val="0"/>
      <w:marTop w:val="0"/>
      <w:marBottom w:val="0"/>
      <w:divBdr>
        <w:top w:val="none" w:sz="0" w:space="0" w:color="auto"/>
        <w:left w:val="none" w:sz="0" w:space="0" w:color="auto"/>
        <w:bottom w:val="none" w:sz="0" w:space="0" w:color="auto"/>
        <w:right w:val="none" w:sz="0" w:space="0" w:color="auto"/>
      </w:divBdr>
    </w:div>
    <w:div w:id="903182831">
      <w:bodyDiv w:val="1"/>
      <w:marLeft w:val="0"/>
      <w:marRight w:val="0"/>
      <w:marTop w:val="0"/>
      <w:marBottom w:val="0"/>
      <w:divBdr>
        <w:top w:val="none" w:sz="0" w:space="0" w:color="auto"/>
        <w:left w:val="none" w:sz="0" w:space="0" w:color="auto"/>
        <w:bottom w:val="none" w:sz="0" w:space="0" w:color="auto"/>
        <w:right w:val="none" w:sz="0" w:space="0" w:color="auto"/>
      </w:divBdr>
    </w:div>
    <w:div w:id="1076395697">
      <w:bodyDiv w:val="1"/>
      <w:marLeft w:val="0"/>
      <w:marRight w:val="0"/>
      <w:marTop w:val="0"/>
      <w:marBottom w:val="0"/>
      <w:divBdr>
        <w:top w:val="none" w:sz="0" w:space="0" w:color="auto"/>
        <w:left w:val="none" w:sz="0" w:space="0" w:color="auto"/>
        <w:bottom w:val="none" w:sz="0" w:space="0" w:color="auto"/>
        <w:right w:val="none" w:sz="0" w:space="0" w:color="auto"/>
      </w:divBdr>
    </w:div>
    <w:div w:id="1135416583">
      <w:bodyDiv w:val="1"/>
      <w:marLeft w:val="0"/>
      <w:marRight w:val="0"/>
      <w:marTop w:val="0"/>
      <w:marBottom w:val="0"/>
      <w:divBdr>
        <w:top w:val="none" w:sz="0" w:space="0" w:color="auto"/>
        <w:left w:val="none" w:sz="0" w:space="0" w:color="auto"/>
        <w:bottom w:val="none" w:sz="0" w:space="0" w:color="auto"/>
        <w:right w:val="none" w:sz="0" w:space="0" w:color="auto"/>
      </w:divBdr>
    </w:div>
    <w:div w:id="1147554805">
      <w:bodyDiv w:val="1"/>
      <w:marLeft w:val="0"/>
      <w:marRight w:val="0"/>
      <w:marTop w:val="0"/>
      <w:marBottom w:val="0"/>
      <w:divBdr>
        <w:top w:val="none" w:sz="0" w:space="0" w:color="auto"/>
        <w:left w:val="none" w:sz="0" w:space="0" w:color="auto"/>
        <w:bottom w:val="none" w:sz="0" w:space="0" w:color="auto"/>
        <w:right w:val="none" w:sz="0" w:space="0" w:color="auto"/>
      </w:divBdr>
    </w:div>
    <w:div w:id="1156413885">
      <w:bodyDiv w:val="1"/>
      <w:marLeft w:val="0"/>
      <w:marRight w:val="0"/>
      <w:marTop w:val="0"/>
      <w:marBottom w:val="0"/>
      <w:divBdr>
        <w:top w:val="none" w:sz="0" w:space="0" w:color="auto"/>
        <w:left w:val="none" w:sz="0" w:space="0" w:color="auto"/>
        <w:bottom w:val="none" w:sz="0" w:space="0" w:color="auto"/>
        <w:right w:val="none" w:sz="0" w:space="0" w:color="auto"/>
      </w:divBdr>
    </w:div>
    <w:div w:id="1217083649">
      <w:bodyDiv w:val="1"/>
      <w:marLeft w:val="0"/>
      <w:marRight w:val="0"/>
      <w:marTop w:val="0"/>
      <w:marBottom w:val="0"/>
      <w:divBdr>
        <w:top w:val="none" w:sz="0" w:space="0" w:color="auto"/>
        <w:left w:val="none" w:sz="0" w:space="0" w:color="auto"/>
        <w:bottom w:val="none" w:sz="0" w:space="0" w:color="auto"/>
        <w:right w:val="none" w:sz="0" w:space="0" w:color="auto"/>
      </w:divBdr>
    </w:div>
    <w:div w:id="1673216682">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1683363125">
      <w:bodyDiv w:val="1"/>
      <w:marLeft w:val="0"/>
      <w:marRight w:val="0"/>
      <w:marTop w:val="0"/>
      <w:marBottom w:val="0"/>
      <w:divBdr>
        <w:top w:val="none" w:sz="0" w:space="0" w:color="auto"/>
        <w:left w:val="none" w:sz="0" w:space="0" w:color="auto"/>
        <w:bottom w:val="none" w:sz="0" w:space="0" w:color="auto"/>
        <w:right w:val="none" w:sz="0" w:space="0" w:color="auto"/>
      </w:divBdr>
    </w:div>
    <w:div w:id="1981500759">
      <w:bodyDiv w:val="1"/>
      <w:marLeft w:val="0"/>
      <w:marRight w:val="0"/>
      <w:marTop w:val="0"/>
      <w:marBottom w:val="0"/>
      <w:divBdr>
        <w:top w:val="none" w:sz="0" w:space="0" w:color="auto"/>
        <w:left w:val="none" w:sz="0" w:space="0" w:color="auto"/>
        <w:bottom w:val="none" w:sz="0" w:space="0" w:color="auto"/>
        <w:right w:val="none" w:sz="0" w:space="0" w:color="auto"/>
      </w:divBdr>
    </w:div>
    <w:div w:id="2025521860">
      <w:bodyDiv w:val="1"/>
      <w:marLeft w:val="0"/>
      <w:marRight w:val="0"/>
      <w:marTop w:val="0"/>
      <w:marBottom w:val="0"/>
      <w:divBdr>
        <w:top w:val="none" w:sz="0" w:space="0" w:color="auto"/>
        <w:left w:val="none" w:sz="0" w:space="0" w:color="auto"/>
        <w:bottom w:val="none" w:sz="0" w:space="0" w:color="auto"/>
        <w:right w:val="none" w:sz="0" w:space="0" w:color="auto"/>
      </w:divBdr>
    </w:div>
    <w:div w:id="2058699781">
      <w:bodyDiv w:val="1"/>
      <w:marLeft w:val="0"/>
      <w:marRight w:val="0"/>
      <w:marTop w:val="0"/>
      <w:marBottom w:val="0"/>
      <w:divBdr>
        <w:top w:val="none" w:sz="0" w:space="0" w:color="auto"/>
        <w:left w:val="none" w:sz="0" w:space="0" w:color="auto"/>
        <w:bottom w:val="none" w:sz="0" w:space="0" w:color="auto"/>
        <w:right w:val="none" w:sz="0" w:space="0" w:color="auto"/>
      </w:divBdr>
    </w:div>
    <w:div w:id="209592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72AC2A-6801-42DA-85D7-51F4F326886B}">
  <ds:schemaRefs>
    <ds:schemaRef ds:uri="http://schemas.openxmlformats.org/officeDocument/2006/bibliography"/>
  </ds:schemaRefs>
</ds:datastoreItem>
</file>

<file path=customXml/itemProps2.xml><?xml version="1.0" encoding="utf-8"?>
<ds:datastoreItem xmlns:ds="http://schemas.openxmlformats.org/officeDocument/2006/customXml" ds:itemID="{4E168012-81A9-4BDD-AF55-1D97BE1E2483}"/>
</file>

<file path=customXml/itemProps3.xml><?xml version="1.0" encoding="utf-8"?>
<ds:datastoreItem xmlns:ds="http://schemas.openxmlformats.org/officeDocument/2006/customXml" ds:itemID="{466A1CAD-B9D0-45B8-B3C1-18AD238C5B7B}"/>
</file>

<file path=customXml/itemProps4.xml><?xml version="1.0" encoding="utf-8"?>
<ds:datastoreItem xmlns:ds="http://schemas.openxmlformats.org/officeDocument/2006/customXml" ds:itemID="{CFBD5529-7FF5-4152-B6D9-696B790A62AD}"/>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6584</Words>
  <Characters>41011</Characters>
  <Application>Microsoft Office Word</Application>
  <DocSecurity>2</DocSecurity>
  <Lines>341</Lines>
  <Paragraphs>94</Paragraphs>
  <ScaleCrop>false</ScaleCrop>
  <Company/>
  <LinksUpToDate>false</LinksUpToDate>
  <CharactersWithSpaces>47501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2</cp:revision>
  <dcterms:created xsi:type="dcterms:W3CDTF">2023-01-23T19:58:00Z</dcterms:created>
  <dcterms:modified xsi:type="dcterms:W3CDTF">2023-01-23T19:58:00Z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